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96368" w14:textId="29376666" w:rsidR="00C265C5" w:rsidRDefault="00C265C5" w:rsidP="00B22C80">
      <w:pPr>
        <w:tabs>
          <w:tab w:val="left" w:pos="2410"/>
        </w:tabs>
        <w:rPr>
          <w:ins w:id="0" w:author="Author"/>
          <w:rFonts w:ascii="Times New Roman" w:hAnsi="Times New Roman" w:cs="Times New Roman"/>
          <w:b/>
          <w:bCs/>
          <w:sz w:val="20"/>
          <w:szCs w:val="20"/>
          <w:lang w:val="en-GB"/>
        </w:rPr>
        <w:pPrChange w:id="1" w:author="Author">
          <w:pPr/>
        </w:pPrChange>
      </w:pPr>
      <w:bookmarkStart w:id="2" w:name="_GoBack"/>
      <w:bookmarkEnd w:id="2"/>
      <w:ins w:id="3" w:author="Author">
        <w:r>
          <w:rPr>
            <w:rFonts w:ascii="Times New Roman" w:hAnsi="Times New Roman" w:cs="Times New Roman"/>
            <w:b/>
            <w:bCs/>
            <w:sz w:val="20"/>
            <w:szCs w:val="20"/>
            <w:lang w:val="en-GB"/>
          </w:rPr>
          <w:t>Annex II</w:t>
        </w:r>
      </w:ins>
    </w:p>
    <w:p w14:paraId="53DFCE6C" w14:textId="461560E3" w:rsidR="004143C8" w:rsidRPr="005F10FC" w:rsidRDefault="004143C8" w:rsidP="00B22C80">
      <w:pPr>
        <w:tabs>
          <w:tab w:val="left" w:pos="2410"/>
        </w:tabs>
        <w:rPr>
          <w:rFonts w:ascii="Times New Roman" w:hAnsi="Times New Roman" w:cs="Times New Roman"/>
          <w:b/>
          <w:sz w:val="20"/>
          <w:szCs w:val="20"/>
          <w:lang w:val="en-GB"/>
        </w:rPr>
        <w:pPrChange w:id="4" w:author="Author">
          <w:pPr/>
        </w:pPrChange>
      </w:pPr>
      <w:r w:rsidRPr="005F10FC">
        <w:rPr>
          <w:rFonts w:ascii="Times New Roman" w:hAnsi="Times New Roman" w:cs="Times New Roman"/>
          <w:b/>
          <w:bCs/>
          <w:sz w:val="20"/>
          <w:szCs w:val="20"/>
          <w:lang w:val="en-GB"/>
        </w:rPr>
        <w:t xml:space="preserve">S.25.03. – </w:t>
      </w:r>
      <w:r w:rsidRPr="005F10FC">
        <w:rPr>
          <w:rFonts w:ascii="Times New Roman" w:hAnsi="Times New Roman" w:cs="Times New Roman"/>
          <w:b/>
          <w:sz w:val="20"/>
          <w:szCs w:val="20"/>
          <w:lang w:val="en-GB"/>
        </w:rPr>
        <w:t>Solvency Capital Requirement - for undertakings using full internal model</w:t>
      </w:r>
    </w:p>
    <w:p w14:paraId="4BFEE511" w14:textId="77777777" w:rsidR="004143C8" w:rsidRPr="005F10FC" w:rsidRDefault="004143C8" w:rsidP="004143C8">
      <w:pPr>
        <w:rPr>
          <w:rFonts w:ascii="Times New Roman" w:hAnsi="Times New Roman" w:cs="Times New Roman"/>
          <w:b/>
          <w:sz w:val="20"/>
          <w:szCs w:val="20"/>
          <w:lang w:val="en-GB"/>
        </w:rPr>
      </w:pPr>
      <w:r w:rsidRPr="005F10FC">
        <w:rPr>
          <w:rFonts w:ascii="Times New Roman" w:hAnsi="Times New Roman" w:cs="Times New Roman"/>
          <w:b/>
          <w:sz w:val="20"/>
          <w:szCs w:val="20"/>
          <w:lang w:val="en-GB"/>
        </w:rPr>
        <w:t>General comments:</w:t>
      </w:r>
    </w:p>
    <w:p w14:paraId="0CA6A33B" w14:textId="77777777"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FD0D10B" w14:textId="24FD43ED"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 xml:space="preserve">This annex relates to opening and annual submission of information for individual entities, ring fenced-funds, matching </w:t>
      </w:r>
      <w:r w:rsidR="00A32F71" w:rsidRPr="005F10FC">
        <w:rPr>
          <w:rFonts w:ascii="Times New Roman" w:hAnsi="Times New Roman" w:cs="Times New Roman"/>
          <w:sz w:val="20"/>
          <w:szCs w:val="20"/>
          <w:lang w:val="en-GB"/>
        </w:rPr>
        <w:t xml:space="preserve">adjustment </w:t>
      </w:r>
      <w:r w:rsidRPr="005F10FC">
        <w:rPr>
          <w:rFonts w:ascii="Times New Roman" w:hAnsi="Times New Roman" w:cs="Times New Roman"/>
          <w:sz w:val="20"/>
          <w:szCs w:val="20"/>
          <w:lang w:val="en-GB"/>
        </w:rPr>
        <w:t>portfolios and remaining part.</w:t>
      </w:r>
    </w:p>
    <w:p w14:paraId="0E892922" w14:textId="77777777"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 xml:space="preserve">The components to be reported shall be agreed between national supervisory authorities and insurance and reinsurance undertakings. </w:t>
      </w:r>
    </w:p>
    <w:p w14:paraId="5BBB3F40" w14:textId="4F0F14F5" w:rsidR="007E0F74" w:rsidRPr="005F10FC" w:rsidRDefault="007E0F74" w:rsidP="007E0F74">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T</w:t>
      </w:r>
      <w:del w:id="5" w:author="Author">
        <w:r w:rsidRPr="005F10FC" w:rsidDel="00C265C5">
          <w:rPr>
            <w:rFonts w:ascii="Times New Roman" w:hAnsi="Times New Roman" w:cs="Times New Roman"/>
            <w:sz w:val="20"/>
            <w:szCs w:val="20"/>
            <w:lang w:val="en-GB"/>
          </w:rPr>
          <w:delText>h</w:delText>
        </w:r>
      </w:del>
      <w:r w:rsidRPr="005F10FC">
        <w:rPr>
          <w:rFonts w:ascii="Times New Roman" w:hAnsi="Times New Roman" w:cs="Times New Roman"/>
          <w:sz w:val="20"/>
          <w:szCs w:val="20"/>
          <w:lang w:val="en-GB"/>
        </w:rPr>
        <w:t>e</w:t>
      </w:r>
      <w:ins w:id="6" w:author="Author">
        <w:r w:rsidR="00C265C5">
          <w:rPr>
            <w:rFonts w:ascii="Times New Roman" w:hAnsi="Times New Roman" w:cs="Times New Roman"/>
            <w:sz w:val="20"/>
            <w:szCs w:val="20"/>
            <w:lang w:val="en-GB"/>
          </w:rPr>
          <w:t>mplate</w:t>
        </w:r>
      </w:ins>
      <w:r w:rsidRPr="005F10FC">
        <w:rPr>
          <w:rFonts w:ascii="Times New Roman" w:hAnsi="Times New Roman" w:cs="Times New Roman"/>
          <w:sz w:val="20"/>
          <w:szCs w:val="20"/>
          <w:lang w:val="en-GB"/>
        </w:rPr>
        <w:t xml:space="preserve"> </w:t>
      </w:r>
      <w:del w:id="7" w:author="Author">
        <w:r w:rsidRPr="005F10FC" w:rsidDel="00C265C5">
          <w:rPr>
            <w:rFonts w:ascii="Times New Roman" w:hAnsi="Times New Roman" w:cs="Times New Roman"/>
            <w:sz w:val="20"/>
            <w:szCs w:val="20"/>
            <w:lang w:val="en-GB"/>
          </w:rPr>
          <w:delText xml:space="preserve">variant </w:delText>
        </w:r>
      </w:del>
      <w:r w:rsidRPr="005F10FC">
        <w:rPr>
          <w:rFonts w:ascii="Times New Roman" w:hAnsi="Times New Roman" w:cs="Times New Roman"/>
          <w:sz w:val="20"/>
          <w:szCs w:val="20"/>
          <w:lang w:val="en-GB"/>
        </w:rPr>
        <w:t>S</w:t>
      </w:r>
      <w:ins w:id="8" w:author="Author">
        <w:r w:rsidR="00C265C5">
          <w:rPr>
            <w:rFonts w:ascii="Times New Roman" w:hAnsi="Times New Roman" w:cs="Times New Roman"/>
            <w:sz w:val="20"/>
            <w:szCs w:val="20"/>
            <w:lang w:val="en-GB"/>
          </w:rPr>
          <w:t>R</w:t>
        </w:r>
      </w:ins>
      <w:r w:rsidRPr="005F10FC">
        <w:rPr>
          <w:rFonts w:ascii="Times New Roman" w:hAnsi="Times New Roman" w:cs="Times New Roman"/>
          <w:sz w:val="20"/>
          <w:szCs w:val="20"/>
          <w:lang w:val="en-GB"/>
        </w:rPr>
        <w:t>.25.0</w:t>
      </w:r>
      <w:ins w:id="9" w:author="Author">
        <w:r w:rsidR="00770149">
          <w:rPr>
            <w:rFonts w:ascii="Times New Roman" w:hAnsi="Times New Roman" w:cs="Times New Roman"/>
            <w:sz w:val="20"/>
            <w:szCs w:val="20"/>
            <w:lang w:val="en-GB"/>
          </w:rPr>
          <w:t>3</w:t>
        </w:r>
      </w:ins>
      <w:del w:id="10" w:author="Author">
        <w:r w:rsidRPr="005F10FC" w:rsidDel="00770149">
          <w:rPr>
            <w:rFonts w:ascii="Times New Roman" w:hAnsi="Times New Roman" w:cs="Times New Roman"/>
            <w:sz w:val="20"/>
            <w:szCs w:val="20"/>
            <w:lang w:val="en-GB"/>
          </w:rPr>
          <w:delText>1</w:delText>
        </w:r>
        <w:r w:rsidRPr="005F10FC" w:rsidDel="00C265C5">
          <w:rPr>
            <w:rFonts w:ascii="Times New Roman" w:hAnsi="Times New Roman" w:cs="Times New Roman"/>
            <w:sz w:val="20"/>
            <w:szCs w:val="20"/>
            <w:lang w:val="en-GB"/>
          </w:rPr>
          <w:delText>.l</w:delText>
        </w:r>
      </w:del>
      <w:r w:rsidRPr="005F10FC">
        <w:rPr>
          <w:rFonts w:ascii="Times New Roman" w:hAnsi="Times New Roman" w:cs="Times New Roman"/>
          <w:sz w:val="20"/>
          <w:szCs w:val="20"/>
          <w:lang w:val="en-GB"/>
        </w:rPr>
        <w:t xml:space="preserve"> has to be filled in for each ring-fenced fund (RFF), each matching adjustment portfolio (MAP) and for the remaining part</w:t>
      </w:r>
      <w:ins w:id="11" w:author="Author">
        <w:r w:rsidR="00770149" w:rsidRPr="00770149">
          <w:rPr>
            <w:rFonts w:ascii="Times New Roman" w:hAnsi="Times New Roman" w:cs="Times New Roman"/>
            <w:sz w:val="20"/>
            <w:szCs w:val="20"/>
            <w:lang w:val="en-GB"/>
          </w:rPr>
          <w:t xml:space="preserve"> </w:t>
        </w:r>
        <w:r w:rsidR="00770149" w:rsidRPr="008E6575">
          <w:rPr>
            <w:rFonts w:ascii="Times New Roman" w:hAnsi="Times New Roman" w:cs="Times New Roman"/>
            <w:sz w:val="20"/>
            <w:szCs w:val="20"/>
            <w:lang w:val="en-GB"/>
          </w:rPr>
          <w:t xml:space="preserve">for every undertaking under a </w:t>
        </w:r>
        <w:r w:rsidR="00770149">
          <w:rPr>
            <w:rFonts w:ascii="Times New Roman" w:hAnsi="Times New Roman" w:cs="Times New Roman"/>
            <w:sz w:val="20"/>
            <w:szCs w:val="20"/>
            <w:lang w:val="en-GB"/>
          </w:rPr>
          <w:t>full</w:t>
        </w:r>
        <w:r w:rsidR="00770149" w:rsidRPr="008E6575">
          <w:rPr>
            <w:rFonts w:ascii="Times New Roman" w:hAnsi="Times New Roman" w:cs="Times New Roman"/>
            <w:sz w:val="20"/>
            <w:szCs w:val="20"/>
            <w:lang w:val="en-GB"/>
          </w:rPr>
          <w:t xml:space="preserve"> internal model</w:t>
        </w:r>
      </w:ins>
      <w:r w:rsidRPr="005F10FC">
        <w:rPr>
          <w:rFonts w:ascii="Times New Roman" w:hAnsi="Times New Roman" w:cs="Times New Roman"/>
          <w:sz w:val="20"/>
          <w:szCs w:val="20"/>
          <w:lang w:val="en-GB"/>
        </w:rPr>
        <w:t>. However, where a RFF/MAP includes a MAP/R</w:t>
      </w:r>
      <w:r w:rsidR="00A32F71" w:rsidRPr="005F10FC">
        <w:rPr>
          <w:rFonts w:ascii="Times New Roman" w:hAnsi="Times New Roman" w:cs="Times New Roman"/>
          <w:sz w:val="20"/>
          <w:szCs w:val="20"/>
          <w:lang w:val="en-GB"/>
        </w:rPr>
        <w:t>F</w:t>
      </w:r>
      <w:r w:rsidRPr="005F10FC">
        <w:rPr>
          <w:rFonts w:ascii="Times New Roman" w:hAnsi="Times New Roman" w:cs="Times New Roman"/>
          <w:sz w:val="20"/>
          <w:szCs w:val="20"/>
          <w:lang w:val="en-GB"/>
        </w:rPr>
        <w:t>F embedded, the fund should be treated as different funds. This template should be reported for all sub-funds of a material RFF/MAP as identified in the second table of S.01.03.</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12" w:author="Author">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1796"/>
        <w:gridCol w:w="2524"/>
        <w:gridCol w:w="9"/>
        <w:gridCol w:w="4388"/>
        <w:tblGridChange w:id="13">
          <w:tblGrid>
            <w:gridCol w:w="1796"/>
            <w:gridCol w:w="2524"/>
            <w:gridCol w:w="9"/>
            <w:gridCol w:w="4068"/>
            <w:gridCol w:w="320"/>
          </w:tblGrid>
        </w:tblGridChange>
      </w:tblGrid>
      <w:tr w:rsidR="004143C8" w:rsidRPr="005F10FC" w14:paraId="499AA4DE" w14:textId="77777777" w:rsidTr="00B22C80">
        <w:trPr>
          <w:trHeight w:val="141"/>
          <w:trPrChange w:id="14" w:author="Author">
            <w:trPr>
              <w:trHeight w:val="141"/>
            </w:trPr>
          </w:trPrChange>
        </w:trPr>
        <w:tc>
          <w:tcPr>
            <w:tcW w:w="1796" w:type="dxa"/>
            <w:shd w:val="clear" w:color="000000" w:fill="FFFFFF"/>
            <w:tcPrChange w:id="15" w:author="Author">
              <w:tcPr>
                <w:tcW w:w="1488" w:type="dxa"/>
                <w:shd w:val="clear" w:color="000000" w:fill="FFFFFF"/>
              </w:tcPr>
            </w:tcPrChange>
          </w:tcPr>
          <w:p w14:paraId="44688500"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p>
        </w:tc>
        <w:tc>
          <w:tcPr>
            <w:tcW w:w="2533" w:type="dxa"/>
            <w:gridSpan w:val="2"/>
            <w:shd w:val="clear" w:color="000000" w:fill="FFFFFF"/>
            <w:tcPrChange w:id="16" w:author="Author">
              <w:tcPr>
                <w:tcW w:w="2693" w:type="dxa"/>
                <w:gridSpan w:val="2"/>
                <w:shd w:val="clear" w:color="000000" w:fill="FFFFFF"/>
              </w:tcPr>
            </w:tcPrChange>
          </w:tcPr>
          <w:p w14:paraId="78C32956"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ITEM</w:t>
            </w:r>
          </w:p>
        </w:tc>
        <w:tc>
          <w:tcPr>
            <w:tcW w:w="4388" w:type="dxa"/>
            <w:shd w:val="clear" w:color="000000" w:fill="FFFFFF"/>
            <w:tcPrChange w:id="17" w:author="Author">
              <w:tcPr>
                <w:tcW w:w="4536" w:type="dxa"/>
                <w:gridSpan w:val="2"/>
                <w:shd w:val="clear" w:color="000000" w:fill="FFFFFF"/>
              </w:tcPr>
            </w:tcPrChange>
          </w:tcPr>
          <w:p w14:paraId="7215CE5C"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INSTRUCTIONS</w:t>
            </w:r>
          </w:p>
        </w:tc>
      </w:tr>
      <w:tr w:rsidR="0005516C" w:rsidRPr="005F10FC" w14:paraId="2BAF8295" w14:textId="77777777" w:rsidTr="00B22C80">
        <w:trPr>
          <w:trHeight w:val="1620"/>
          <w:trPrChange w:id="18" w:author="Author">
            <w:trPr>
              <w:trHeight w:val="1620"/>
            </w:trPr>
          </w:trPrChange>
        </w:trPr>
        <w:tc>
          <w:tcPr>
            <w:tcW w:w="1796" w:type="dxa"/>
            <w:shd w:val="clear" w:color="000000" w:fill="FFFFFF"/>
            <w:hideMark/>
            <w:tcPrChange w:id="19" w:author="Author">
              <w:tcPr>
                <w:tcW w:w="1204" w:type="dxa"/>
                <w:shd w:val="clear" w:color="000000" w:fill="FFFFFF"/>
                <w:hideMark/>
              </w:tcPr>
            </w:tcPrChange>
          </w:tcPr>
          <w:p w14:paraId="297C2EC9" w14:textId="60ED0FDF"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Z0020</w:t>
            </w:r>
          </w:p>
        </w:tc>
        <w:tc>
          <w:tcPr>
            <w:tcW w:w="2524" w:type="dxa"/>
            <w:shd w:val="clear" w:color="000000" w:fill="FFFFFF"/>
            <w:hideMark/>
            <w:tcPrChange w:id="20" w:author="Author">
              <w:tcPr>
                <w:tcW w:w="2683" w:type="dxa"/>
                <w:shd w:val="clear" w:color="000000" w:fill="FFFFFF"/>
                <w:hideMark/>
              </w:tcPr>
            </w:tcPrChange>
          </w:tcPr>
          <w:p w14:paraId="1C1B95FC" w14:textId="6F5983F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Ring-fenced fund,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 or Remaining Part</w:t>
            </w:r>
          </w:p>
        </w:tc>
        <w:tc>
          <w:tcPr>
            <w:tcW w:w="4397" w:type="dxa"/>
            <w:gridSpan w:val="2"/>
            <w:shd w:val="clear" w:color="000000" w:fill="FFFFFF"/>
            <w:hideMark/>
            <w:tcPrChange w:id="21" w:author="Author">
              <w:tcPr>
                <w:tcW w:w="4830" w:type="dxa"/>
                <w:gridSpan w:val="3"/>
                <w:shd w:val="clear" w:color="000000" w:fill="FFFFFF"/>
                <w:hideMark/>
              </w:tcPr>
            </w:tcPrChange>
          </w:tcPr>
          <w:p w14:paraId="6955AA87" w14:textId="21DF58ED"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Identifies whether the reported figures are with regard to a RFF,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 or to the remaining part. One of the options in the following closed list shall be used:</w:t>
            </w:r>
            <w:r w:rsidRPr="005F10FC">
              <w:rPr>
                <w:rFonts w:ascii="Times New Roman" w:eastAsia="Times New Roman" w:hAnsi="Times New Roman" w:cs="Times New Roman"/>
                <w:sz w:val="20"/>
                <w:szCs w:val="20"/>
                <w:lang w:val="en-GB" w:eastAsia="es-ES"/>
              </w:rPr>
              <w:br/>
            </w:r>
            <w:r w:rsidR="00A32F71" w:rsidRPr="005F10FC">
              <w:rPr>
                <w:rFonts w:ascii="Times New Roman" w:eastAsia="Times New Roman" w:hAnsi="Times New Roman" w:cs="Times New Roman"/>
                <w:sz w:val="20"/>
                <w:szCs w:val="20"/>
                <w:lang w:val="en-GB" w:eastAsia="es-ES"/>
              </w:rPr>
              <w:t>1 – RFF/MAP</w:t>
            </w:r>
            <w:r w:rsidR="00A32F71" w:rsidRPr="005F10FC" w:rsidDel="00C11F0B">
              <w:rPr>
                <w:rFonts w:ascii="Times New Roman" w:eastAsia="Times New Roman" w:hAnsi="Times New Roman" w:cs="Times New Roman"/>
                <w:sz w:val="20"/>
                <w:szCs w:val="20"/>
                <w:lang w:val="en-GB" w:eastAsia="es-ES"/>
              </w:rPr>
              <w:t xml:space="preserve"> </w:t>
            </w:r>
            <w:r w:rsidR="00A32F71" w:rsidRPr="005F10FC">
              <w:rPr>
                <w:rFonts w:ascii="Times New Roman" w:eastAsia="Times New Roman" w:hAnsi="Times New Roman" w:cs="Times New Roman"/>
                <w:sz w:val="20"/>
                <w:szCs w:val="20"/>
                <w:lang w:val="en-GB" w:eastAsia="es-ES"/>
              </w:rPr>
              <w:br/>
              <w:t>2 – Remaining part</w:t>
            </w:r>
          </w:p>
          <w:p w14:paraId="167BEFE9"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p>
        </w:tc>
      </w:tr>
      <w:tr w:rsidR="0005516C" w:rsidRPr="005F10FC" w14:paraId="7ADC2842" w14:textId="77777777" w:rsidTr="00B22C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22" w:author="Autho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465"/>
          <w:trPrChange w:id="23" w:author="Author">
            <w:trPr>
              <w:trHeight w:val="465"/>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tcPrChange w:id="24" w:author="Author">
              <w:tcPr>
                <w:tcW w:w="1204" w:type="dxa"/>
                <w:tcBorders>
                  <w:top w:val="single" w:sz="4" w:space="0" w:color="auto"/>
                  <w:left w:val="single" w:sz="4" w:space="0" w:color="auto"/>
                  <w:bottom w:val="single" w:sz="4" w:space="0" w:color="auto"/>
                  <w:right w:val="single" w:sz="4" w:space="0" w:color="auto"/>
                </w:tcBorders>
                <w:shd w:val="clear" w:color="auto" w:fill="auto"/>
              </w:tcPr>
            </w:tcPrChange>
          </w:tcPr>
          <w:p w14:paraId="073145CE"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Z0030</w:t>
            </w:r>
          </w:p>
        </w:tc>
        <w:tc>
          <w:tcPr>
            <w:tcW w:w="2524" w:type="dxa"/>
            <w:tcBorders>
              <w:top w:val="single" w:sz="4" w:space="0" w:color="auto"/>
              <w:left w:val="nil"/>
              <w:bottom w:val="single" w:sz="4" w:space="0" w:color="auto"/>
              <w:right w:val="single" w:sz="4" w:space="0" w:color="auto"/>
            </w:tcBorders>
            <w:shd w:val="clear" w:color="auto" w:fill="auto"/>
            <w:tcPrChange w:id="25" w:author="Author">
              <w:tcPr>
                <w:tcW w:w="2683" w:type="dxa"/>
                <w:tcBorders>
                  <w:top w:val="single" w:sz="4" w:space="0" w:color="auto"/>
                  <w:left w:val="nil"/>
                  <w:bottom w:val="single" w:sz="4" w:space="0" w:color="auto"/>
                  <w:right w:val="single" w:sz="4" w:space="0" w:color="auto"/>
                </w:tcBorders>
                <w:shd w:val="clear" w:color="auto" w:fill="auto"/>
              </w:tcPr>
            </w:tcPrChange>
          </w:tcPr>
          <w:p w14:paraId="084FA1BE"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Fund/Portfolio number</w:t>
            </w:r>
          </w:p>
        </w:tc>
        <w:tc>
          <w:tcPr>
            <w:tcW w:w="4397" w:type="dxa"/>
            <w:gridSpan w:val="2"/>
            <w:tcBorders>
              <w:top w:val="single" w:sz="4" w:space="0" w:color="auto"/>
              <w:left w:val="nil"/>
              <w:bottom w:val="single" w:sz="4" w:space="0" w:color="auto"/>
              <w:right w:val="single" w:sz="4" w:space="0" w:color="auto"/>
            </w:tcBorders>
            <w:shd w:val="clear" w:color="auto" w:fill="auto"/>
            <w:tcPrChange w:id="26" w:author="Author">
              <w:tcPr>
                <w:tcW w:w="4830" w:type="dxa"/>
                <w:gridSpan w:val="3"/>
                <w:tcBorders>
                  <w:top w:val="single" w:sz="4" w:space="0" w:color="auto"/>
                  <w:left w:val="nil"/>
                  <w:bottom w:val="single" w:sz="4" w:space="0" w:color="auto"/>
                  <w:right w:val="single" w:sz="4" w:space="0" w:color="auto"/>
                </w:tcBorders>
                <w:shd w:val="clear" w:color="auto" w:fill="auto"/>
              </w:tcPr>
            </w:tcPrChange>
          </w:tcPr>
          <w:p w14:paraId="71FCA873" w14:textId="59FDDDE5" w:rsidR="0005516C" w:rsidRPr="005F10FC" w:rsidRDefault="006A57AE" w:rsidP="00672054">
            <w:pPr>
              <w:spacing w:after="0" w:line="240" w:lineRule="auto"/>
              <w:rPr>
                <w:rFonts w:ascii="Times New Roman" w:eastAsia="Times New Roman" w:hAnsi="Times New Roman" w:cs="Times New Roman"/>
                <w:sz w:val="20"/>
                <w:szCs w:val="20"/>
                <w:lang w:val="en-GB" w:eastAsia="es-ES"/>
              </w:rPr>
            </w:pPr>
            <w:ins w:id="27"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xml:space="preserve">, </w:t>
              </w:r>
            </w:ins>
            <w:del w:id="28" w:author="Author">
              <w:r w:rsidR="0005516C" w:rsidRPr="005F10FC" w:rsidDel="006A57AE">
                <w:rPr>
                  <w:rFonts w:ascii="Times New Roman" w:eastAsia="Times New Roman" w:hAnsi="Times New Roman" w:cs="Times New Roman"/>
                  <w:sz w:val="20"/>
                  <w:szCs w:val="20"/>
                  <w:lang w:val="en-GB" w:eastAsia="es-ES"/>
                </w:rPr>
                <w:delText>I</w:delText>
              </w:r>
            </w:del>
            <w:ins w:id="29" w:author="Author">
              <w:r>
                <w:rPr>
                  <w:rFonts w:ascii="Times New Roman" w:eastAsia="Times New Roman" w:hAnsi="Times New Roman" w:cs="Times New Roman"/>
                  <w:sz w:val="20"/>
                  <w:szCs w:val="20"/>
                  <w:lang w:val="en-GB" w:eastAsia="es-ES"/>
                </w:rPr>
                <w:t>i</w:t>
              </w:r>
            </w:ins>
            <w:r w:rsidR="0005516C" w:rsidRPr="005F10FC">
              <w:rPr>
                <w:rFonts w:ascii="Times New Roman" w:eastAsia="Times New Roman" w:hAnsi="Times New Roman" w:cs="Times New Roman"/>
                <w:sz w:val="20"/>
                <w:szCs w:val="20"/>
                <w:lang w:val="en-GB" w:eastAsia="es-ES"/>
              </w:rPr>
              <w:t xml:space="preserve">dentification number for a ring fenced fund or matching </w:t>
            </w:r>
            <w:r w:rsidR="00A32F71" w:rsidRPr="005F10FC">
              <w:rPr>
                <w:rFonts w:ascii="Times New Roman" w:eastAsia="Times New Roman" w:hAnsi="Times New Roman" w:cs="Times New Roman"/>
                <w:sz w:val="20"/>
                <w:szCs w:val="20"/>
                <w:lang w:val="en-GB" w:eastAsia="es-ES"/>
              </w:rPr>
              <w:t xml:space="preserve">adjustment </w:t>
            </w:r>
            <w:r w:rsidR="0005516C" w:rsidRPr="005F10FC">
              <w:rPr>
                <w:rFonts w:ascii="Times New Roman" w:eastAsia="Times New Roman" w:hAnsi="Times New Roman" w:cs="Times New Roman"/>
                <w:sz w:val="20"/>
                <w:szCs w:val="20"/>
                <w:lang w:val="en-GB" w:eastAsia="es-ES"/>
              </w:rPr>
              <w:t>portfolio. This number is attributed by the undertaking and must be consistent over time and with the fund/portfolio number reported in other templates</w:t>
            </w:r>
            <w:del w:id="30" w:author="Author">
              <w:r w:rsidR="0005516C" w:rsidRPr="005F10FC" w:rsidDel="00C265C5">
                <w:rPr>
                  <w:rFonts w:ascii="Times New Roman" w:eastAsia="Times New Roman" w:hAnsi="Times New Roman" w:cs="Times New Roman"/>
                  <w:sz w:val="20"/>
                  <w:szCs w:val="20"/>
                  <w:lang w:val="en-GB" w:eastAsia="es-ES"/>
                </w:rPr>
                <w:delText>, e.g. S.26.02, S.14.01, S.23.01</w:delText>
              </w:r>
            </w:del>
            <w:r w:rsidR="0005516C" w:rsidRPr="005F10FC">
              <w:rPr>
                <w:rFonts w:ascii="Times New Roman" w:eastAsia="Times New Roman" w:hAnsi="Times New Roman" w:cs="Times New Roman"/>
                <w:sz w:val="20"/>
                <w:szCs w:val="20"/>
                <w:lang w:val="en-GB" w:eastAsia="es-ES"/>
              </w:rPr>
              <w:t xml:space="preserve">. </w:t>
            </w:r>
          </w:p>
          <w:p w14:paraId="04D726FD"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p>
          <w:p w14:paraId="4CFF57E7" w14:textId="4A530DD9" w:rsidR="0005516C" w:rsidRPr="005F10FC" w:rsidRDefault="006A57AE" w:rsidP="006A57AE">
            <w:pPr>
              <w:spacing w:after="0" w:line="240" w:lineRule="auto"/>
              <w:rPr>
                <w:rFonts w:ascii="Times New Roman" w:eastAsia="Times New Roman" w:hAnsi="Times New Roman" w:cs="Times New Roman"/>
                <w:sz w:val="20"/>
                <w:szCs w:val="20"/>
                <w:lang w:val="en-GB" w:eastAsia="es-ES"/>
              </w:rPr>
            </w:pPr>
            <w:ins w:id="31"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32" w:author="Author">
              <w:r w:rsidR="0005516C" w:rsidRPr="005F10FC" w:rsidDel="006A57AE">
                <w:rPr>
                  <w:rFonts w:ascii="Times New Roman" w:eastAsia="Times New Roman" w:hAnsi="Times New Roman" w:cs="Times New Roman"/>
                  <w:sz w:val="20"/>
                  <w:szCs w:val="20"/>
                  <w:lang w:val="en-GB" w:eastAsia="es-ES"/>
                </w:rPr>
                <w:delText xml:space="preserve">This item is to be completed only when item Z0020 = 1 </w:delText>
              </w:r>
            </w:del>
          </w:p>
        </w:tc>
      </w:tr>
      <w:tr w:rsidR="0005516C" w:rsidRPr="005F10FC" w14:paraId="5B2C8B21" w14:textId="77777777" w:rsidTr="00B22C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33" w:author="Autho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1320"/>
          <w:trPrChange w:id="34" w:author="Author">
            <w:trPr>
              <w:trHeight w:val="1320"/>
            </w:trPr>
          </w:trPrChange>
        </w:trPr>
        <w:tc>
          <w:tcPr>
            <w:tcW w:w="1796" w:type="dxa"/>
            <w:tcBorders>
              <w:top w:val="nil"/>
              <w:left w:val="single" w:sz="4" w:space="0" w:color="auto"/>
              <w:bottom w:val="single" w:sz="4" w:space="0" w:color="auto"/>
              <w:right w:val="single" w:sz="4" w:space="0" w:color="auto"/>
            </w:tcBorders>
            <w:shd w:val="clear" w:color="auto" w:fill="auto"/>
            <w:hideMark/>
            <w:tcPrChange w:id="35" w:author="Author">
              <w:tcPr>
                <w:tcW w:w="1204" w:type="dxa"/>
                <w:tcBorders>
                  <w:top w:val="nil"/>
                  <w:left w:val="single" w:sz="4" w:space="0" w:color="auto"/>
                  <w:bottom w:val="single" w:sz="4" w:space="0" w:color="auto"/>
                  <w:right w:val="single" w:sz="4" w:space="0" w:color="auto"/>
                </w:tcBorders>
                <w:shd w:val="clear" w:color="auto" w:fill="auto"/>
                <w:hideMark/>
              </w:tcPr>
            </w:tcPrChange>
          </w:tcPr>
          <w:p w14:paraId="2E77CCF2" w14:textId="2532AF00" w:rsidR="0005516C" w:rsidRPr="005F10FC" w:rsidRDefault="0005516C" w:rsidP="002E20F0">
            <w:pPr>
              <w:spacing w:after="0" w:line="240" w:lineRule="auto"/>
              <w:rPr>
                <w:rFonts w:ascii="Times New Roman" w:eastAsia="Times New Roman" w:hAnsi="Times New Roman" w:cs="Times New Roman"/>
                <w:sz w:val="20"/>
                <w:szCs w:val="20"/>
                <w:lang w:val="en-GB" w:eastAsia="es-ES"/>
              </w:rPr>
            </w:pPr>
            <w:del w:id="36" w:author="Author">
              <w:r w:rsidRPr="005F10FC" w:rsidDel="001F7C6C">
                <w:rPr>
                  <w:rFonts w:ascii="Times New Roman" w:eastAsia="Times New Roman" w:hAnsi="Times New Roman" w:cs="Times New Roman"/>
                  <w:sz w:val="20"/>
                  <w:szCs w:val="20"/>
                  <w:lang w:val="en-GB" w:eastAsia="es-ES"/>
                </w:rPr>
                <w:delText>C0020</w:delText>
              </w:r>
            </w:del>
            <w:ins w:id="37" w:author="Author">
              <w:r w:rsidR="001F7C6C" w:rsidRPr="005F10FC">
                <w:rPr>
                  <w:rFonts w:ascii="Times New Roman" w:eastAsia="Times New Roman" w:hAnsi="Times New Roman" w:cs="Times New Roman"/>
                  <w:sz w:val="20"/>
                  <w:szCs w:val="20"/>
                  <w:lang w:val="en-GB" w:eastAsia="es-ES"/>
                </w:rPr>
                <w:t>C00</w:t>
              </w:r>
              <w:r w:rsidR="001F7C6C">
                <w:rPr>
                  <w:rFonts w:ascii="Times New Roman" w:eastAsia="Times New Roman" w:hAnsi="Times New Roman" w:cs="Times New Roman"/>
                  <w:sz w:val="20"/>
                  <w:szCs w:val="20"/>
                  <w:lang w:val="en-GB" w:eastAsia="es-ES"/>
                </w:rPr>
                <w:t>1</w:t>
              </w:r>
              <w:r w:rsidR="001F7C6C" w:rsidRPr="005F10FC">
                <w:rPr>
                  <w:rFonts w:ascii="Times New Roman" w:eastAsia="Times New Roman" w:hAnsi="Times New Roman" w:cs="Times New Roman"/>
                  <w:sz w:val="20"/>
                  <w:szCs w:val="20"/>
                  <w:lang w:val="en-GB" w:eastAsia="es-ES"/>
                </w:rPr>
                <w:t>0</w:t>
              </w:r>
            </w:ins>
          </w:p>
          <w:p w14:paraId="48F6F560" w14:textId="32DC5386" w:rsidR="0005516C" w:rsidRPr="005F10FC" w:rsidRDefault="0005516C" w:rsidP="002E20F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(A1A)</w:t>
            </w:r>
          </w:p>
        </w:tc>
        <w:tc>
          <w:tcPr>
            <w:tcW w:w="2524" w:type="dxa"/>
            <w:tcBorders>
              <w:top w:val="nil"/>
              <w:left w:val="nil"/>
              <w:bottom w:val="single" w:sz="4" w:space="0" w:color="auto"/>
              <w:right w:val="single" w:sz="4" w:space="0" w:color="auto"/>
            </w:tcBorders>
            <w:shd w:val="clear" w:color="auto" w:fill="auto"/>
            <w:hideMark/>
            <w:tcPrChange w:id="38" w:author="Author">
              <w:tcPr>
                <w:tcW w:w="2683" w:type="dxa"/>
                <w:tcBorders>
                  <w:top w:val="nil"/>
                  <w:left w:val="nil"/>
                  <w:bottom w:val="single" w:sz="4" w:space="0" w:color="auto"/>
                  <w:right w:val="single" w:sz="4" w:space="0" w:color="auto"/>
                </w:tcBorders>
                <w:shd w:val="clear" w:color="auto" w:fill="auto"/>
                <w:hideMark/>
              </w:tcPr>
            </w:tcPrChange>
          </w:tcPr>
          <w:p w14:paraId="45303519" w14:textId="77777777" w:rsidR="0005516C" w:rsidRPr="005F10FC" w:rsidRDefault="0005516C" w:rsidP="002E20F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Unique number of component</w:t>
            </w:r>
          </w:p>
        </w:tc>
        <w:tc>
          <w:tcPr>
            <w:tcW w:w="4397" w:type="dxa"/>
            <w:gridSpan w:val="2"/>
            <w:tcBorders>
              <w:top w:val="nil"/>
              <w:left w:val="nil"/>
              <w:bottom w:val="single" w:sz="4" w:space="0" w:color="auto"/>
              <w:right w:val="single" w:sz="4" w:space="0" w:color="auto"/>
            </w:tcBorders>
            <w:shd w:val="clear" w:color="auto" w:fill="auto"/>
            <w:hideMark/>
            <w:tcPrChange w:id="39" w:author="Author">
              <w:tcPr>
                <w:tcW w:w="4830" w:type="dxa"/>
                <w:gridSpan w:val="3"/>
                <w:tcBorders>
                  <w:top w:val="nil"/>
                  <w:left w:val="nil"/>
                  <w:bottom w:val="single" w:sz="4" w:space="0" w:color="auto"/>
                  <w:right w:val="single" w:sz="4" w:space="0" w:color="auto"/>
                </w:tcBorders>
                <w:shd w:val="clear" w:color="auto" w:fill="auto"/>
                <w:hideMark/>
              </w:tcPr>
            </w:tcPrChange>
          </w:tcPr>
          <w:p w14:paraId="21D89697" w14:textId="17F02788"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Unique number of each component of the full internal model, agreed with their national supervisory authority to identify uniquely components from their model. This number shall always be used with the appropriate component description reported in each item </w:t>
            </w:r>
            <w:del w:id="40" w:author="Author">
              <w:r w:rsidRPr="005F10FC" w:rsidDel="00865FAF">
                <w:rPr>
                  <w:rFonts w:ascii="Times New Roman" w:eastAsia="Times New Roman" w:hAnsi="Times New Roman" w:cs="Times New Roman"/>
                  <w:sz w:val="20"/>
                  <w:szCs w:val="20"/>
                  <w:lang w:val="en-GB" w:eastAsia="es-ES"/>
                </w:rPr>
                <w:delText>C0030</w:delText>
              </w:r>
            </w:del>
            <w:ins w:id="41" w:author="Author">
              <w:r w:rsidR="00865FAF" w:rsidRPr="005F10FC">
                <w:rPr>
                  <w:rFonts w:ascii="Times New Roman" w:eastAsia="Times New Roman" w:hAnsi="Times New Roman" w:cs="Times New Roman"/>
                  <w:sz w:val="20"/>
                  <w:szCs w:val="20"/>
                  <w:lang w:val="en-GB" w:eastAsia="es-ES"/>
                </w:rPr>
                <w:t>C00</w:t>
              </w:r>
              <w:r w:rsidR="00865FAF">
                <w:rPr>
                  <w:rFonts w:ascii="Times New Roman" w:eastAsia="Times New Roman" w:hAnsi="Times New Roman" w:cs="Times New Roman"/>
                  <w:sz w:val="20"/>
                  <w:szCs w:val="20"/>
                  <w:lang w:val="en-GB" w:eastAsia="es-ES"/>
                </w:rPr>
                <w:t>2</w:t>
              </w:r>
              <w:r w:rsidR="00865FAF" w:rsidRPr="005F10FC">
                <w:rPr>
                  <w:rFonts w:ascii="Times New Roman" w:eastAsia="Times New Roman" w:hAnsi="Times New Roman" w:cs="Times New Roman"/>
                  <w:sz w:val="20"/>
                  <w:szCs w:val="20"/>
                  <w:lang w:val="en-GB" w:eastAsia="es-ES"/>
                </w:rPr>
                <w:t>0</w:t>
              </w:r>
            </w:ins>
            <w:r w:rsidRPr="005F10FC">
              <w:rPr>
                <w:rFonts w:ascii="Times New Roman" w:eastAsia="Times New Roman" w:hAnsi="Times New Roman" w:cs="Times New Roman"/>
                <w:sz w:val="20"/>
                <w:szCs w:val="20"/>
                <w:lang w:val="en-GB" w:eastAsia="es-ES"/>
              </w:rPr>
              <w:t>.</w:t>
            </w:r>
          </w:p>
          <w:p w14:paraId="26441368" w14:textId="77777777"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p>
          <w:p w14:paraId="3D3E8FFA" w14:textId="77777777"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The numbers of the components shall be kept consistent over time. </w:t>
            </w:r>
          </w:p>
          <w:p w14:paraId="6571D606" w14:textId="424E4F70"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p>
        </w:tc>
      </w:tr>
      <w:tr w:rsidR="00D936B7" w:rsidRPr="005F10FC" w14:paraId="6D43EF89" w14:textId="77777777" w:rsidTr="00B22C80">
        <w:trPr>
          <w:trHeight w:val="488"/>
          <w:trPrChange w:id="42" w:author="Author">
            <w:trPr>
              <w:trHeight w:val="2760"/>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hideMark/>
            <w:tcPrChange w:id="43" w:author="Author">
              <w:tcPr>
                <w:tcW w:w="1204" w:type="dxa"/>
                <w:tcBorders>
                  <w:top w:val="single" w:sz="4" w:space="0" w:color="auto"/>
                  <w:left w:val="single" w:sz="4" w:space="0" w:color="auto"/>
                  <w:bottom w:val="single" w:sz="4" w:space="0" w:color="auto"/>
                  <w:right w:val="single" w:sz="4" w:space="0" w:color="auto"/>
                </w:tcBorders>
                <w:shd w:val="clear" w:color="auto" w:fill="auto"/>
                <w:hideMark/>
              </w:tcPr>
            </w:tcPrChange>
          </w:tcPr>
          <w:p w14:paraId="143552BD" w14:textId="36B21BC6" w:rsidR="00D936B7" w:rsidRPr="005F10FC" w:rsidRDefault="00F74D04" w:rsidP="0005516C">
            <w:pPr>
              <w:spacing w:after="0" w:line="240" w:lineRule="auto"/>
              <w:rPr>
                <w:rFonts w:ascii="Times New Roman" w:eastAsia="Times New Roman" w:hAnsi="Times New Roman" w:cs="Times New Roman"/>
                <w:sz w:val="20"/>
                <w:szCs w:val="20"/>
                <w:lang w:val="en-GB" w:eastAsia="es-ES"/>
              </w:rPr>
            </w:pPr>
            <w:del w:id="44" w:author="Author">
              <w:r w:rsidRPr="005F10FC" w:rsidDel="001F7C6C">
                <w:rPr>
                  <w:rFonts w:ascii="Times New Roman" w:eastAsia="Times New Roman" w:hAnsi="Times New Roman" w:cs="Times New Roman"/>
                  <w:sz w:val="20"/>
                  <w:szCs w:val="20"/>
                  <w:lang w:val="en-GB" w:eastAsia="es-ES"/>
                </w:rPr>
                <w:delText>C00</w:delText>
              </w:r>
              <w:r w:rsidR="0005516C" w:rsidRPr="005F10FC" w:rsidDel="001F7C6C">
                <w:rPr>
                  <w:rFonts w:ascii="Times New Roman" w:eastAsia="Times New Roman" w:hAnsi="Times New Roman" w:cs="Times New Roman"/>
                  <w:sz w:val="20"/>
                  <w:szCs w:val="20"/>
                  <w:lang w:val="en-GB" w:eastAsia="es-ES"/>
                </w:rPr>
                <w:delText>3</w:delText>
              </w:r>
              <w:r w:rsidR="00D936B7" w:rsidRPr="005F10FC" w:rsidDel="001F7C6C">
                <w:rPr>
                  <w:rFonts w:ascii="Times New Roman" w:eastAsia="Times New Roman" w:hAnsi="Times New Roman" w:cs="Times New Roman"/>
                  <w:sz w:val="20"/>
                  <w:szCs w:val="20"/>
                  <w:lang w:val="en-GB" w:eastAsia="es-ES"/>
                </w:rPr>
                <w:delText>0</w:delText>
              </w:r>
            </w:del>
            <w:ins w:id="45" w:author="Author">
              <w:r w:rsidR="001F7C6C" w:rsidRPr="005F10FC">
                <w:rPr>
                  <w:rFonts w:ascii="Times New Roman" w:eastAsia="Times New Roman" w:hAnsi="Times New Roman" w:cs="Times New Roman"/>
                  <w:sz w:val="20"/>
                  <w:szCs w:val="20"/>
                  <w:lang w:val="en-GB" w:eastAsia="es-ES"/>
                </w:rPr>
                <w:t>C00</w:t>
              </w:r>
              <w:r w:rsidR="001F7C6C">
                <w:rPr>
                  <w:rFonts w:ascii="Times New Roman" w:eastAsia="Times New Roman" w:hAnsi="Times New Roman" w:cs="Times New Roman"/>
                  <w:sz w:val="20"/>
                  <w:szCs w:val="20"/>
                  <w:lang w:val="en-GB" w:eastAsia="es-ES"/>
                </w:rPr>
                <w:t>2</w:t>
              </w:r>
              <w:r w:rsidR="001F7C6C" w:rsidRPr="005F10FC">
                <w:rPr>
                  <w:rFonts w:ascii="Times New Roman" w:eastAsia="Times New Roman" w:hAnsi="Times New Roman" w:cs="Times New Roman"/>
                  <w:sz w:val="20"/>
                  <w:szCs w:val="20"/>
                  <w:lang w:val="en-GB" w:eastAsia="es-ES"/>
                </w:rPr>
                <w:t>0</w:t>
              </w:r>
            </w:ins>
          </w:p>
          <w:p w14:paraId="67644367" w14:textId="49BDE0F4"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(A1)</w:t>
            </w:r>
          </w:p>
        </w:tc>
        <w:tc>
          <w:tcPr>
            <w:tcW w:w="2524" w:type="dxa"/>
            <w:tcBorders>
              <w:top w:val="single" w:sz="4" w:space="0" w:color="auto"/>
              <w:left w:val="nil"/>
              <w:bottom w:val="single" w:sz="4" w:space="0" w:color="auto"/>
              <w:right w:val="single" w:sz="4" w:space="0" w:color="auto"/>
            </w:tcBorders>
            <w:shd w:val="clear" w:color="auto" w:fill="auto"/>
            <w:hideMark/>
            <w:tcPrChange w:id="46" w:author="Author">
              <w:tcPr>
                <w:tcW w:w="2683" w:type="dxa"/>
                <w:tcBorders>
                  <w:top w:val="single" w:sz="4" w:space="0" w:color="auto"/>
                  <w:left w:val="nil"/>
                  <w:bottom w:val="single" w:sz="4" w:space="0" w:color="auto"/>
                  <w:right w:val="single" w:sz="4" w:space="0" w:color="auto"/>
                </w:tcBorders>
                <w:shd w:val="clear" w:color="auto" w:fill="auto"/>
                <w:hideMark/>
              </w:tcPr>
            </w:tcPrChange>
          </w:tcPr>
          <w:p w14:paraId="0C7ABF35" w14:textId="7E79442C"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Components </w:t>
            </w:r>
            <w:r w:rsidR="0005516C" w:rsidRPr="005F10FC">
              <w:rPr>
                <w:rFonts w:ascii="Times New Roman" w:eastAsia="Times New Roman" w:hAnsi="Times New Roman" w:cs="Times New Roman"/>
                <w:sz w:val="20"/>
                <w:szCs w:val="20"/>
                <w:lang w:val="en-GB" w:eastAsia="es-ES"/>
              </w:rPr>
              <w:t>description</w:t>
            </w:r>
          </w:p>
        </w:tc>
        <w:tc>
          <w:tcPr>
            <w:tcW w:w="4397" w:type="dxa"/>
            <w:gridSpan w:val="2"/>
            <w:tcBorders>
              <w:top w:val="single" w:sz="4" w:space="0" w:color="auto"/>
              <w:left w:val="nil"/>
              <w:bottom w:val="single" w:sz="4" w:space="0" w:color="auto"/>
              <w:right w:val="single" w:sz="4" w:space="0" w:color="auto"/>
            </w:tcBorders>
            <w:shd w:val="clear" w:color="auto" w:fill="auto"/>
            <w:hideMark/>
            <w:tcPrChange w:id="47" w:author="Author">
              <w:tcPr>
                <w:tcW w:w="4830" w:type="dxa"/>
                <w:gridSpan w:val="3"/>
                <w:tcBorders>
                  <w:top w:val="single" w:sz="4" w:space="0" w:color="auto"/>
                  <w:left w:val="nil"/>
                  <w:bottom w:val="single" w:sz="4" w:space="0" w:color="auto"/>
                  <w:right w:val="single" w:sz="4" w:space="0" w:color="auto"/>
                </w:tcBorders>
                <w:shd w:val="clear" w:color="auto" w:fill="auto"/>
                <w:hideMark/>
              </w:tcPr>
            </w:tcPrChange>
          </w:tcPr>
          <w:p w14:paraId="35BE7F37" w14:textId="361136B4" w:rsidR="00F74D04"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05516C" w:rsidRPr="005F10FC">
              <w:rPr>
                <w:rFonts w:ascii="Times New Roman" w:eastAsia="Times New Roman" w:hAnsi="Times New Roman" w:cs="Times New Roman"/>
                <w:sz w:val="20"/>
                <w:szCs w:val="20"/>
                <w:lang w:val="en-GB" w:eastAsia="es-ES"/>
              </w:rPr>
              <w:t xml:space="preserve">Undertakings shall identify and report components consistently across different reporting periods, unless there has been some change to internal model affecting the categories. </w:t>
            </w:r>
          </w:p>
          <w:p w14:paraId="693B3A6F" w14:textId="4D6C664A" w:rsidR="00D936B7" w:rsidRPr="005F10FC" w:rsidRDefault="0005516C"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 </w:t>
            </w:r>
          </w:p>
          <w:p w14:paraId="5C06003C" w14:textId="47DCCC26" w:rsidR="00D936B7" w:rsidRPr="005F10FC" w:rsidRDefault="00D936B7"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Loss-absorbing capacity of technical provisions </w:t>
            </w:r>
            <w:r w:rsidRPr="005F10FC">
              <w:rPr>
                <w:rFonts w:ascii="Times New Roman" w:eastAsia="Times New Roman" w:hAnsi="Times New Roman" w:cs="Times New Roman"/>
                <w:sz w:val="20"/>
                <w:szCs w:val="20"/>
                <w:lang w:val="en-GB" w:eastAsia="es-ES"/>
              </w:rPr>
              <w:lastRenderedPageBreak/>
              <w:t>and/or deferred taxes modelled but not within components shall be reported as separated components.</w:t>
            </w:r>
          </w:p>
        </w:tc>
      </w:tr>
      <w:tr w:rsidR="00D936B7" w:rsidRPr="005F10FC" w14:paraId="6C0160C5" w14:textId="77777777" w:rsidTr="00B22C80">
        <w:trPr>
          <w:trHeight w:val="2542"/>
          <w:trPrChange w:id="48" w:author="Author">
            <w:trPr>
              <w:trHeight w:val="2542"/>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tcPrChange w:id="49" w:author="Author">
              <w:tcPr>
                <w:tcW w:w="1204" w:type="dxa"/>
                <w:tcBorders>
                  <w:top w:val="single" w:sz="4" w:space="0" w:color="auto"/>
                  <w:left w:val="single" w:sz="4" w:space="0" w:color="auto"/>
                  <w:bottom w:val="single" w:sz="4" w:space="0" w:color="auto"/>
                  <w:right w:val="single" w:sz="4" w:space="0" w:color="auto"/>
                </w:tcBorders>
                <w:shd w:val="clear" w:color="auto" w:fill="auto"/>
              </w:tcPr>
            </w:tcPrChange>
          </w:tcPr>
          <w:p w14:paraId="7076A3B3" w14:textId="77777777" w:rsidR="00D936B7" w:rsidRDefault="00F74D04" w:rsidP="001F7C6C">
            <w:pPr>
              <w:spacing w:after="0" w:line="240" w:lineRule="auto"/>
              <w:rPr>
                <w:ins w:id="50" w:author="Author"/>
                <w:rFonts w:ascii="Times New Roman" w:eastAsia="Times New Roman" w:hAnsi="Times New Roman" w:cs="Times New Roman"/>
                <w:sz w:val="20"/>
                <w:szCs w:val="20"/>
                <w:lang w:val="en-GB" w:eastAsia="es-ES"/>
              </w:rPr>
            </w:pPr>
            <w:del w:id="51" w:author="Author">
              <w:r w:rsidRPr="005F10FC" w:rsidDel="001F7C6C">
                <w:rPr>
                  <w:rFonts w:ascii="Times New Roman" w:eastAsia="Times New Roman" w:hAnsi="Times New Roman" w:cs="Times New Roman"/>
                  <w:sz w:val="20"/>
                  <w:szCs w:val="20"/>
                  <w:lang w:val="en-GB" w:eastAsia="es-ES"/>
                </w:rPr>
                <w:lastRenderedPageBreak/>
                <w:delText>C004</w:delText>
              </w:r>
              <w:r w:rsidR="00D936B7" w:rsidRPr="005F10FC" w:rsidDel="001F7C6C">
                <w:rPr>
                  <w:rFonts w:ascii="Times New Roman" w:eastAsia="Times New Roman" w:hAnsi="Times New Roman" w:cs="Times New Roman"/>
                  <w:sz w:val="20"/>
                  <w:szCs w:val="20"/>
                  <w:lang w:val="en-GB" w:eastAsia="es-ES"/>
                </w:rPr>
                <w:delText>0</w:delText>
              </w:r>
            </w:del>
            <w:ins w:id="52" w:author="Author">
              <w:r w:rsidR="001F7C6C" w:rsidRPr="005F10FC">
                <w:rPr>
                  <w:rFonts w:ascii="Times New Roman" w:eastAsia="Times New Roman" w:hAnsi="Times New Roman" w:cs="Times New Roman"/>
                  <w:sz w:val="20"/>
                  <w:szCs w:val="20"/>
                  <w:lang w:val="en-GB" w:eastAsia="es-ES"/>
                </w:rPr>
                <w:t>C00</w:t>
              </w:r>
              <w:r w:rsidR="001F7C6C">
                <w:rPr>
                  <w:rFonts w:ascii="Times New Roman" w:eastAsia="Times New Roman" w:hAnsi="Times New Roman" w:cs="Times New Roman"/>
                  <w:sz w:val="20"/>
                  <w:szCs w:val="20"/>
                  <w:lang w:val="en-GB" w:eastAsia="es-ES"/>
                </w:rPr>
                <w:t>3</w:t>
              </w:r>
              <w:r w:rsidR="001F7C6C" w:rsidRPr="005F10FC">
                <w:rPr>
                  <w:rFonts w:ascii="Times New Roman" w:eastAsia="Times New Roman" w:hAnsi="Times New Roman" w:cs="Times New Roman"/>
                  <w:sz w:val="20"/>
                  <w:szCs w:val="20"/>
                  <w:lang w:val="en-GB" w:eastAsia="es-ES"/>
                </w:rPr>
                <w:t>0</w:t>
              </w:r>
            </w:ins>
          </w:p>
          <w:p w14:paraId="01631088" w14:textId="1272EA8A" w:rsidR="001F7C6C" w:rsidRPr="005F10FC" w:rsidDel="004E62DA" w:rsidRDefault="001F7C6C" w:rsidP="001F7C6C">
            <w:pPr>
              <w:spacing w:after="0" w:line="240" w:lineRule="auto"/>
              <w:rPr>
                <w:rFonts w:ascii="Times New Roman" w:eastAsia="Times New Roman" w:hAnsi="Times New Roman" w:cs="Times New Roman"/>
                <w:sz w:val="20"/>
                <w:szCs w:val="20"/>
                <w:lang w:val="en-GB" w:eastAsia="es-ES"/>
              </w:rPr>
            </w:pPr>
            <w:ins w:id="53" w:author="Author">
              <w:r>
                <w:rPr>
                  <w:rFonts w:ascii="Times New Roman" w:eastAsia="Times New Roman" w:hAnsi="Times New Roman" w:cs="Times New Roman"/>
                  <w:sz w:val="20"/>
                  <w:szCs w:val="20"/>
                  <w:lang w:val="en-GB" w:eastAsia="es-ES"/>
                </w:rPr>
                <w:t>(B1)</w:t>
              </w:r>
            </w:ins>
          </w:p>
        </w:tc>
        <w:tc>
          <w:tcPr>
            <w:tcW w:w="2524" w:type="dxa"/>
            <w:tcBorders>
              <w:top w:val="single" w:sz="4" w:space="0" w:color="auto"/>
              <w:left w:val="single" w:sz="4" w:space="0" w:color="auto"/>
              <w:bottom w:val="single" w:sz="4" w:space="0" w:color="auto"/>
              <w:right w:val="single" w:sz="4" w:space="0" w:color="auto"/>
            </w:tcBorders>
            <w:shd w:val="clear" w:color="auto" w:fill="auto"/>
            <w:tcPrChange w:id="54" w:author="Author">
              <w:tcPr>
                <w:tcW w:w="2683" w:type="dxa"/>
                <w:tcBorders>
                  <w:top w:val="single" w:sz="4" w:space="0" w:color="auto"/>
                  <w:left w:val="single" w:sz="4" w:space="0" w:color="auto"/>
                  <w:bottom w:val="single" w:sz="4" w:space="0" w:color="auto"/>
                  <w:right w:val="single" w:sz="4" w:space="0" w:color="auto"/>
                </w:tcBorders>
                <w:shd w:val="clear" w:color="auto" w:fill="auto"/>
              </w:tcPr>
            </w:tcPrChange>
          </w:tcPr>
          <w:p w14:paraId="507DEDCC" w14:textId="4FA8E3C2" w:rsidR="00D936B7" w:rsidRPr="005F10FC" w:rsidRDefault="00F74D04"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Calculation of the Solvency Capital Requirement</w:t>
            </w:r>
          </w:p>
        </w:tc>
        <w:tc>
          <w:tcPr>
            <w:tcW w:w="4397" w:type="dxa"/>
            <w:gridSpan w:val="2"/>
            <w:tcBorders>
              <w:top w:val="single" w:sz="4" w:space="0" w:color="auto"/>
              <w:left w:val="single" w:sz="4" w:space="0" w:color="auto"/>
              <w:bottom w:val="single" w:sz="4" w:space="0" w:color="auto"/>
              <w:right w:val="single" w:sz="4" w:space="0" w:color="auto"/>
            </w:tcBorders>
            <w:shd w:val="clear" w:color="auto" w:fill="auto"/>
            <w:tcPrChange w:id="55" w:author="Author">
              <w:tcPr>
                <w:tcW w:w="4830"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1949D85E" w14:textId="0AEC68EE"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net capital charge for each component,  after the adjustments for</w:t>
            </w:r>
            <w:r w:rsidR="00F74D04" w:rsidRPr="005F10FC">
              <w:rPr>
                <w:rFonts w:ascii="Times New Roman" w:eastAsia="Times New Roman" w:hAnsi="Times New Roman" w:cs="Times New Roman"/>
                <w:sz w:val="20"/>
                <w:szCs w:val="20"/>
                <w:lang w:val="en-GB" w:eastAsia="es-ES"/>
              </w:rPr>
              <w:t xml:space="preserve"> the future management actions relating to</w:t>
            </w:r>
            <w:r w:rsidRPr="005F10FC">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5F10FC"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48D42B9C"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05516C" w:rsidRPr="005F10FC">
              <w:rPr>
                <w:rFonts w:ascii="Times New Roman" w:eastAsia="Times New Roman" w:hAnsi="Times New Roman" w:cs="Times New Roman"/>
                <w:sz w:val="20"/>
                <w:szCs w:val="20"/>
                <w:lang w:val="en-GB" w:eastAsia="es-ES"/>
              </w:rPr>
              <w:t xml:space="preserve">reported as </w:t>
            </w:r>
            <w:r w:rsidRPr="005F10FC">
              <w:rPr>
                <w:rFonts w:ascii="Times New Roman" w:eastAsia="Times New Roman" w:hAnsi="Times New Roman" w:cs="Times New Roman"/>
                <w:sz w:val="20"/>
                <w:szCs w:val="20"/>
                <w:lang w:val="en-GB" w:eastAsia="es-ES"/>
              </w:rPr>
              <w:t>negative</w:t>
            </w:r>
            <w:r w:rsidR="0005516C" w:rsidRPr="005F10FC">
              <w:rPr>
                <w:rFonts w:ascii="Times New Roman" w:eastAsia="Times New Roman" w:hAnsi="Times New Roman" w:cs="Times New Roman"/>
                <w:sz w:val="20"/>
                <w:szCs w:val="20"/>
                <w:lang w:val="en-GB" w:eastAsia="es-ES"/>
              </w:rPr>
              <w:t xml:space="preserve"> values.</w:t>
            </w:r>
          </w:p>
        </w:tc>
      </w:tr>
      <w:tr w:rsidR="00D936B7" w:rsidRPr="005F10FC" w14:paraId="727553CC" w14:textId="77777777" w:rsidTr="00B22C80">
        <w:trPr>
          <w:trHeight w:val="3679"/>
          <w:trPrChange w:id="56" w:author="Author">
            <w:trPr>
              <w:trHeight w:val="3679"/>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hideMark/>
            <w:tcPrChange w:id="57" w:author="Author">
              <w:tcPr>
                <w:tcW w:w="1204" w:type="dxa"/>
                <w:tcBorders>
                  <w:top w:val="single" w:sz="4" w:space="0" w:color="auto"/>
                  <w:left w:val="single" w:sz="4" w:space="0" w:color="auto"/>
                  <w:bottom w:val="single" w:sz="4" w:space="0" w:color="auto"/>
                  <w:right w:val="single" w:sz="4" w:space="0" w:color="auto"/>
                </w:tcBorders>
                <w:shd w:val="clear" w:color="auto" w:fill="auto"/>
                <w:hideMark/>
              </w:tcPr>
            </w:tcPrChange>
          </w:tcPr>
          <w:p w14:paraId="221D9387" w14:textId="77777777" w:rsidR="00D936B7" w:rsidRDefault="00F74D04" w:rsidP="001F7C6C">
            <w:pPr>
              <w:spacing w:after="0" w:line="240" w:lineRule="auto"/>
              <w:rPr>
                <w:ins w:id="58" w:author="Author"/>
                <w:rFonts w:ascii="Times New Roman" w:eastAsia="Times New Roman" w:hAnsi="Times New Roman" w:cs="Times New Roman"/>
                <w:sz w:val="20"/>
                <w:szCs w:val="20"/>
                <w:lang w:val="en-GB" w:eastAsia="es-ES"/>
              </w:rPr>
            </w:pPr>
            <w:del w:id="59" w:author="Author">
              <w:r w:rsidRPr="005F10FC" w:rsidDel="001F7C6C">
                <w:rPr>
                  <w:rFonts w:ascii="Times New Roman" w:eastAsia="Times New Roman" w:hAnsi="Times New Roman" w:cs="Times New Roman"/>
                  <w:sz w:val="20"/>
                  <w:szCs w:val="20"/>
                  <w:lang w:val="en-GB" w:eastAsia="es-ES"/>
                </w:rPr>
                <w:delText>C0</w:delText>
              </w:r>
              <w:r w:rsidR="00D936B7" w:rsidRPr="005F10FC" w:rsidDel="001F7C6C">
                <w:rPr>
                  <w:rFonts w:ascii="Times New Roman" w:eastAsia="Times New Roman" w:hAnsi="Times New Roman" w:cs="Times New Roman"/>
                  <w:sz w:val="20"/>
                  <w:szCs w:val="20"/>
                  <w:lang w:val="en-GB" w:eastAsia="es-ES"/>
                </w:rPr>
                <w:delText>0</w:delText>
              </w:r>
              <w:r w:rsidRPr="005F10FC" w:rsidDel="001F7C6C">
                <w:rPr>
                  <w:rFonts w:ascii="Times New Roman" w:eastAsia="Times New Roman" w:hAnsi="Times New Roman" w:cs="Times New Roman"/>
                  <w:sz w:val="20"/>
                  <w:szCs w:val="20"/>
                  <w:lang w:val="en-GB" w:eastAsia="es-ES"/>
                </w:rPr>
                <w:delText>5</w:delText>
              </w:r>
              <w:r w:rsidR="00D936B7" w:rsidRPr="005F10FC" w:rsidDel="001F7C6C">
                <w:rPr>
                  <w:rFonts w:ascii="Times New Roman" w:eastAsia="Times New Roman" w:hAnsi="Times New Roman" w:cs="Times New Roman"/>
                  <w:sz w:val="20"/>
                  <w:szCs w:val="20"/>
                  <w:lang w:val="en-GB" w:eastAsia="es-ES"/>
                </w:rPr>
                <w:delText>0</w:delText>
              </w:r>
            </w:del>
            <w:ins w:id="60" w:author="Author">
              <w:r w:rsidR="001F7C6C" w:rsidRPr="005F10FC">
                <w:rPr>
                  <w:rFonts w:ascii="Times New Roman" w:eastAsia="Times New Roman" w:hAnsi="Times New Roman" w:cs="Times New Roman"/>
                  <w:sz w:val="20"/>
                  <w:szCs w:val="20"/>
                  <w:lang w:val="en-GB" w:eastAsia="es-ES"/>
                </w:rPr>
                <w:t>C00</w:t>
              </w:r>
              <w:r w:rsidR="001F7C6C">
                <w:rPr>
                  <w:rFonts w:ascii="Times New Roman" w:eastAsia="Times New Roman" w:hAnsi="Times New Roman" w:cs="Times New Roman"/>
                  <w:sz w:val="20"/>
                  <w:szCs w:val="20"/>
                  <w:lang w:val="en-GB" w:eastAsia="es-ES"/>
                </w:rPr>
                <w:t>6</w:t>
              </w:r>
              <w:r w:rsidR="001F7C6C" w:rsidRPr="005F10FC">
                <w:rPr>
                  <w:rFonts w:ascii="Times New Roman" w:eastAsia="Times New Roman" w:hAnsi="Times New Roman" w:cs="Times New Roman"/>
                  <w:sz w:val="20"/>
                  <w:szCs w:val="20"/>
                  <w:lang w:val="en-GB" w:eastAsia="es-ES"/>
                </w:rPr>
                <w:t>0</w:t>
              </w:r>
            </w:ins>
          </w:p>
          <w:p w14:paraId="0609FA58" w14:textId="63B166D3" w:rsidR="001F7C6C" w:rsidRPr="005F10FC" w:rsidRDefault="001F7C6C" w:rsidP="001F7C6C">
            <w:pPr>
              <w:spacing w:after="0" w:line="240" w:lineRule="auto"/>
              <w:rPr>
                <w:rFonts w:ascii="Times New Roman" w:eastAsia="Times New Roman" w:hAnsi="Times New Roman" w:cs="Times New Roman"/>
                <w:sz w:val="20"/>
                <w:szCs w:val="20"/>
                <w:lang w:val="en-GB" w:eastAsia="es-ES"/>
              </w:rPr>
            </w:pPr>
            <w:ins w:id="61" w:author="Author">
              <w:r>
                <w:rPr>
                  <w:rFonts w:ascii="Times New Roman" w:eastAsia="Times New Roman" w:hAnsi="Times New Roman" w:cs="Times New Roman"/>
                  <w:sz w:val="20"/>
                  <w:szCs w:val="20"/>
                  <w:lang w:val="en-GB" w:eastAsia="es-ES"/>
                </w:rPr>
                <w:t>(A1B)</w:t>
              </w:r>
            </w:ins>
          </w:p>
        </w:tc>
        <w:tc>
          <w:tcPr>
            <w:tcW w:w="2524" w:type="dxa"/>
            <w:tcBorders>
              <w:top w:val="single" w:sz="4" w:space="0" w:color="auto"/>
              <w:left w:val="nil"/>
              <w:bottom w:val="single" w:sz="4" w:space="0" w:color="auto"/>
              <w:right w:val="single" w:sz="4" w:space="0" w:color="auto"/>
            </w:tcBorders>
            <w:shd w:val="clear" w:color="auto" w:fill="auto"/>
            <w:hideMark/>
            <w:tcPrChange w:id="62" w:author="Author">
              <w:tcPr>
                <w:tcW w:w="2683" w:type="dxa"/>
                <w:tcBorders>
                  <w:top w:val="single" w:sz="4" w:space="0" w:color="auto"/>
                  <w:left w:val="nil"/>
                  <w:bottom w:val="single" w:sz="4" w:space="0" w:color="auto"/>
                  <w:right w:val="single" w:sz="4" w:space="0" w:color="auto"/>
                </w:tcBorders>
                <w:shd w:val="clear" w:color="auto" w:fill="auto"/>
                <w:hideMark/>
              </w:tcPr>
            </w:tcPrChange>
          </w:tcPr>
          <w:p w14:paraId="47D5AFAD" w14:textId="6D282FF8" w:rsidR="00D936B7" w:rsidRPr="005F10FC" w:rsidRDefault="00F74D04"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397" w:type="dxa"/>
            <w:gridSpan w:val="2"/>
            <w:tcBorders>
              <w:top w:val="single" w:sz="4" w:space="0" w:color="auto"/>
              <w:left w:val="nil"/>
              <w:bottom w:val="single" w:sz="4" w:space="0" w:color="auto"/>
              <w:right w:val="single" w:sz="4" w:space="0" w:color="auto"/>
            </w:tcBorders>
            <w:shd w:val="clear" w:color="auto" w:fill="auto"/>
            <w:hideMark/>
            <w:tcPrChange w:id="63" w:author="Author">
              <w:tcPr>
                <w:tcW w:w="4830" w:type="dxa"/>
                <w:gridSpan w:val="3"/>
                <w:tcBorders>
                  <w:top w:val="single" w:sz="4" w:space="0" w:color="auto"/>
                  <w:left w:val="nil"/>
                  <w:bottom w:val="single" w:sz="4" w:space="0" w:color="auto"/>
                  <w:right w:val="single" w:sz="4" w:space="0" w:color="auto"/>
                </w:tcBorders>
                <w:shd w:val="clear" w:color="auto" w:fill="auto"/>
                <w:hideMark/>
              </w:tcPr>
            </w:tcPrChange>
          </w:tcPr>
          <w:p w14:paraId="5D3ACF0E"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To identify if the future management actions relating to the loss absorbing capacity of technical provisions and/or deferred taxes are embedded in the calculation. The following closed list of options shall be used:</w:t>
            </w:r>
          </w:p>
          <w:p w14:paraId="34263450"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1 – Future management actions regarding the loss-absorbing capacity of technical provisions embedded within the component</w:t>
            </w:r>
          </w:p>
          <w:p w14:paraId="38B1ADF1"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2 – Future management actions regarding the loss-absorbing capacity of deferred taxes embedded within the component</w:t>
            </w:r>
          </w:p>
          <w:p w14:paraId="136AB7F7"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3 – Future management actions regarding the loss-absorbing capacity of technical provisions and deferred taxes embedded within the component</w:t>
            </w:r>
          </w:p>
          <w:p w14:paraId="6BC1520B" w14:textId="1142FD13" w:rsidR="00D936B7" w:rsidRPr="005F10FC" w:rsidRDefault="00F74D04"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4 – No embedded consideration of future management actions.</w:t>
            </w:r>
          </w:p>
        </w:tc>
      </w:tr>
      <w:tr w:rsidR="0005516C" w:rsidRPr="005F10FC" w14:paraId="63A615B2" w14:textId="77777777" w:rsidTr="00B22C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64" w:author="Autho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402"/>
          <w:trPrChange w:id="65" w:author="Author">
            <w:trPr>
              <w:trHeight w:val="402"/>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tcPrChange w:id="66" w:author="Author">
              <w:tcPr>
                <w:tcW w:w="1204" w:type="dxa"/>
                <w:tcBorders>
                  <w:top w:val="single" w:sz="4" w:space="0" w:color="auto"/>
                  <w:left w:val="single" w:sz="4" w:space="0" w:color="auto"/>
                  <w:bottom w:val="single" w:sz="4" w:space="0" w:color="auto"/>
                  <w:right w:val="single" w:sz="4" w:space="0" w:color="auto"/>
                </w:tcBorders>
                <w:shd w:val="clear" w:color="auto" w:fill="auto"/>
              </w:tcPr>
            </w:tcPrChange>
          </w:tcPr>
          <w:p w14:paraId="3AA37C94" w14:textId="78FC17E4"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R0110/C0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p w14:paraId="2CEEFCC1"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(B2)</w:t>
            </w:r>
          </w:p>
        </w:tc>
        <w:tc>
          <w:tcPr>
            <w:tcW w:w="2524" w:type="dxa"/>
            <w:tcBorders>
              <w:top w:val="single" w:sz="4" w:space="0" w:color="auto"/>
              <w:left w:val="nil"/>
              <w:bottom w:val="single" w:sz="4" w:space="0" w:color="auto"/>
              <w:right w:val="single" w:sz="4" w:space="0" w:color="auto"/>
            </w:tcBorders>
            <w:shd w:val="clear" w:color="auto" w:fill="auto"/>
            <w:tcPrChange w:id="67" w:author="Author">
              <w:tcPr>
                <w:tcW w:w="2683" w:type="dxa"/>
                <w:tcBorders>
                  <w:top w:val="single" w:sz="4" w:space="0" w:color="auto"/>
                  <w:left w:val="nil"/>
                  <w:bottom w:val="single" w:sz="4" w:space="0" w:color="auto"/>
                  <w:right w:val="single" w:sz="4" w:space="0" w:color="auto"/>
                </w:tcBorders>
                <w:shd w:val="clear" w:color="auto" w:fill="auto"/>
              </w:tcPr>
            </w:tcPrChange>
          </w:tcPr>
          <w:p w14:paraId="67633A6C"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Total of undiversified components</w:t>
            </w:r>
          </w:p>
        </w:tc>
        <w:tc>
          <w:tcPr>
            <w:tcW w:w="4397" w:type="dxa"/>
            <w:gridSpan w:val="2"/>
            <w:tcBorders>
              <w:top w:val="single" w:sz="4" w:space="0" w:color="auto"/>
              <w:left w:val="nil"/>
              <w:bottom w:val="single" w:sz="4" w:space="0" w:color="auto"/>
              <w:right w:val="single" w:sz="4" w:space="0" w:color="auto"/>
            </w:tcBorders>
            <w:shd w:val="clear" w:color="auto" w:fill="auto"/>
            <w:tcPrChange w:id="68" w:author="Author">
              <w:tcPr>
                <w:tcW w:w="4830" w:type="dxa"/>
                <w:gridSpan w:val="3"/>
                <w:tcBorders>
                  <w:top w:val="single" w:sz="4" w:space="0" w:color="auto"/>
                  <w:left w:val="nil"/>
                  <w:bottom w:val="single" w:sz="4" w:space="0" w:color="auto"/>
                  <w:right w:val="single" w:sz="4" w:space="0" w:color="auto"/>
                </w:tcBorders>
                <w:shd w:val="clear" w:color="auto" w:fill="auto"/>
              </w:tcPr>
            </w:tcPrChange>
          </w:tcPr>
          <w:p w14:paraId="64C537EB"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Sum of all components.</w:t>
            </w:r>
          </w:p>
          <w:p w14:paraId="7CFF27C8" w14:textId="4FD20B57" w:rsidR="0005516C" w:rsidRPr="005F10FC" w:rsidRDefault="0005516C">
            <w:pPr>
              <w:spacing w:after="0" w:line="240" w:lineRule="auto"/>
              <w:rPr>
                <w:rFonts w:ascii="Times New Roman" w:eastAsia="Times New Roman" w:hAnsi="Times New Roman" w:cs="Times New Roman"/>
                <w:sz w:val="20"/>
                <w:szCs w:val="20"/>
                <w:lang w:val="en-GB" w:eastAsia="es-ES"/>
              </w:rPr>
            </w:pPr>
          </w:p>
        </w:tc>
      </w:tr>
      <w:tr w:rsidR="00D936B7" w:rsidRPr="005F10FC" w14:paraId="0EA9C629" w14:textId="77777777" w:rsidTr="00B22C80">
        <w:trPr>
          <w:trHeight w:val="702"/>
          <w:trPrChange w:id="69" w:author="Author">
            <w:trPr>
              <w:trHeight w:val="702"/>
            </w:trPr>
          </w:trPrChange>
        </w:trPr>
        <w:tc>
          <w:tcPr>
            <w:tcW w:w="1796" w:type="dxa"/>
            <w:tcBorders>
              <w:top w:val="nil"/>
              <w:left w:val="single" w:sz="4" w:space="0" w:color="auto"/>
              <w:bottom w:val="single" w:sz="4" w:space="0" w:color="auto"/>
              <w:right w:val="single" w:sz="4" w:space="0" w:color="auto"/>
            </w:tcBorders>
            <w:shd w:val="clear" w:color="auto" w:fill="auto"/>
            <w:hideMark/>
            <w:tcPrChange w:id="70" w:author="Author">
              <w:tcPr>
                <w:tcW w:w="1204" w:type="dxa"/>
                <w:tcBorders>
                  <w:top w:val="nil"/>
                  <w:left w:val="single" w:sz="4" w:space="0" w:color="auto"/>
                  <w:bottom w:val="single" w:sz="4" w:space="0" w:color="auto"/>
                  <w:right w:val="single" w:sz="4" w:space="0" w:color="auto"/>
                </w:tcBorders>
                <w:shd w:val="clear" w:color="auto" w:fill="auto"/>
                <w:hideMark/>
              </w:tcPr>
            </w:tcPrChange>
          </w:tcPr>
          <w:p w14:paraId="5646FEA3" w14:textId="3FC66F4A"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R0060/C0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p w14:paraId="56A4B88F" w14:textId="1B6D9EAC" w:rsidR="00D936B7" w:rsidRPr="005F10FC" w:rsidRDefault="0005516C"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(B3)</w:t>
            </w:r>
          </w:p>
        </w:tc>
        <w:tc>
          <w:tcPr>
            <w:tcW w:w="2524" w:type="dxa"/>
            <w:tcBorders>
              <w:top w:val="nil"/>
              <w:left w:val="nil"/>
              <w:bottom w:val="single" w:sz="4" w:space="0" w:color="auto"/>
              <w:right w:val="single" w:sz="4" w:space="0" w:color="auto"/>
            </w:tcBorders>
            <w:shd w:val="clear" w:color="auto" w:fill="auto"/>
            <w:hideMark/>
            <w:tcPrChange w:id="71" w:author="Author">
              <w:tcPr>
                <w:tcW w:w="2683" w:type="dxa"/>
                <w:tcBorders>
                  <w:top w:val="nil"/>
                  <w:left w:val="nil"/>
                  <w:bottom w:val="single" w:sz="4" w:space="0" w:color="auto"/>
                  <w:right w:val="single" w:sz="4" w:space="0" w:color="auto"/>
                </w:tcBorders>
                <w:shd w:val="clear" w:color="auto" w:fill="auto"/>
                <w:hideMark/>
              </w:tcPr>
            </w:tcPrChange>
          </w:tcPr>
          <w:p w14:paraId="08493333" w14:textId="576CF5C3"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Diversification </w:t>
            </w:r>
          </w:p>
        </w:tc>
        <w:tc>
          <w:tcPr>
            <w:tcW w:w="4397" w:type="dxa"/>
            <w:gridSpan w:val="2"/>
            <w:tcBorders>
              <w:top w:val="nil"/>
              <w:left w:val="nil"/>
              <w:bottom w:val="single" w:sz="4" w:space="0" w:color="auto"/>
              <w:right w:val="single" w:sz="4" w:space="0" w:color="auto"/>
            </w:tcBorders>
            <w:shd w:val="clear" w:color="auto" w:fill="auto"/>
            <w:hideMark/>
            <w:tcPrChange w:id="72" w:author="Author">
              <w:tcPr>
                <w:tcW w:w="4830" w:type="dxa"/>
                <w:gridSpan w:val="3"/>
                <w:tcBorders>
                  <w:top w:val="nil"/>
                  <w:left w:val="nil"/>
                  <w:bottom w:val="single" w:sz="4" w:space="0" w:color="auto"/>
                  <w:right w:val="single" w:sz="4" w:space="0" w:color="auto"/>
                </w:tcBorders>
                <w:shd w:val="clear" w:color="auto" w:fill="auto"/>
                <w:hideMark/>
              </w:tcPr>
            </w:tcPrChange>
          </w:tcPr>
          <w:p w14:paraId="655B0430" w14:textId="77777777" w:rsidR="00865FAF" w:rsidRDefault="00D936B7" w:rsidP="00865FAF">
            <w:pPr>
              <w:spacing w:after="0" w:line="240" w:lineRule="auto"/>
              <w:rPr>
                <w:ins w:id="73" w:author="Autho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The total amount of the diversification </w:t>
            </w:r>
            <w:del w:id="74" w:author="Author">
              <w:r w:rsidRPr="005F10FC" w:rsidDel="00865FAF">
                <w:rPr>
                  <w:rFonts w:ascii="Times New Roman" w:eastAsia="Times New Roman" w:hAnsi="Times New Roman" w:cs="Times New Roman"/>
                  <w:sz w:val="20"/>
                  <w:szCs w:val="20"/>
                  <w:lang w:val="en-GB" w:eastAsia="es-ES"/>
                </w:rPr>
                <w:delText xml:space="preserve">within </w:delText>
              </w:r>
            </w:del>
            <w:ins w:id="75" w:author="Author">
              <w:r w:rsidR="00865FAF">
                <w:rPr>
                  <w:rFonts w:ascii="Times New Roman" w:eastAsia="Times New Roman" w:hAnsi="Times New Roman" w:cs="Times New Roman"/>
                  <w:sz w:val="20"/>
                  <w:szCs w:val="20"/>
                  <w:lang w:val="en-GB" w:eastAsia="es-ES"/>
                </w:rPr>
                <w:t>among</w:t>
              </w:r>
              <w:r w:rsidR="00865FAF" w:rsidRPr="005F10FC">
                <w:rPr>
                  <w:rFonts w:ascii="Times New Roman" w:eastAsia="Times New Roman" w:hAnsi="Times New Roman" w:cs="Times New Roman"/>
                  <w:sz w:val="20"/>
                  <w:szCs w:val="20"/>
                  <w:lang w:val="en-GB" w:eastAsia="es-ES"/>
                </w:rPr>
                <w:t xml:space="preserve"> </w:t>
              </w:r>
            </w:ins>
            <w:r w:rsidRPr="005F10FC">
              <w:rPr>
                <w:rFonts w:ascii="Times New Roman" w:eastAsia="Times New Roman" w:hAnsi="Times New Roman" w:cs="Times New Roman"/>
                <w:sz w:val="20"/>
                <w:szCs w:val="20"/>
                <w:lang w:val="en-GB" w:eastAsia="es-ES"/>
              </w:rPr>
              <w:t xml:space="preserve">components </w:t>
            </w:r>
            <w:ins w:id="76" w:author="Author">
              <w:r w:rsidR="00865FAF">
                <w:rPr>
                  <w:rFonts w:ascii="Times New Roman" w:eastAsia="Times New Roman" w:hAnsi="Times New Roman" w:cs="Times New Roman"/>
                  <w:sz w:val="20"/>
                  <w:szCs w:val="20"/>
                  <w:lang w:val="en-GB" w:eastAsia="es-ES"/>
                </w:rPr>
                <w:t xml:space="preserve">reported in C0030 </w:t>
              </w:r>
            </w:ins>
            <w:r w:rsidRPr="005F10FC">
              <w:rPr>
                <w:rFonts w:ascii="Times New Roman" w:eastAsia="Times New Roman" w:hAnsi="Times New Roman" w:cs="Times New Roman"/>
                <w:sz w:val="20"/>
                <w:szCs w:val="20"/>
                <w:lang w:val="en-GB" w:eastAsia="es-ES"/>
              </w:rPr>
              <w:t>calculated using the full internal model.</w:t>
            </w:r>
          </w:p>
          <w:p w14:paraId="44E5A6AE" w14:textId="77777777" w:rsidR="00865FAF" w:rsidRDefault="00865FAF" w:rsidP="00865FAF">
            <w:pPr>
              <w:spacing w:after="0" w:line="240" w:lineRule="auto"/>
              <w:rPr>
                <w:ins w:id="77" w:author="Author"/>
                <w:rFonts w:ascii="Times New Roman" w:eastAsia="Times New Roman" w:hAnsi="Times New Roman" w:cs="Times New Roman"/>
                <w:sz w:val="20"/>
                <w:szCs w:val="20"/>
                <w:lang w:val="en-GB" w:eastAsia="es-ES"/>
              </w:rPr>
            </w:pPr>
            <w:ins w:id="78" w:author="Autho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ins>
          </w:p>
          <w:p w14:paraId="7B3DD88E" w14:textId="39384B03" w:rsidR="00D936B7" w:rsidRPr="005F10FC" w:rsidRDefault="00D936B7" w:rsidP="00865FAF">
            <w:pPr>
              <w:spacing w:after="0" w:line="240" w:lineRule="auto"/>
              <w:rPr>
                <w:rFonts w:ascii="Times New Roman" w:eastAsia="Times New Roman" w:hAnsi="Times New Roman" w:cs="Times New Roman"/>
                <w:sz w:val="20"/>
                <w:szCs w:val="20"/>
                <w:lang w:val="en-GB" w:eastAsia="es-ES"/>
              </w:rPr>
            </w:pPr>
            <w:del w:id="79" w:author="Author">
              <w:r w:rsidRPr="005F10FC" w:rsidDel="00865FAF">
                <w:rPr>
                  <w:rFonts w:ascii="Times New Roman" w:eastAsia="Times New Roman" w:hAnsi="Times New Roman" w:cs="Times New Roman"/>
                  <w:sz w:val="20"/>
                  <w:szCs w:val="20"/>
                  <w:lang w:val="en-GB" w:eastAsia="es-ES"/>
                </w:rPr>
                <w:delText xml:space="preserve"> </w:delText>
              </w:r>
            </w:del>
            <w:r w:rsidRPr="005F10FC">
              <w:rPr>
                <w:rFonts w:ascii="Times New Roman" w:eastAsia="Times New Roman" w:hAnsi="Times New Roman" w:cs="Times New Roman"/>
                <w:sz w:val="20"/>
                <w:szCs w:val="20"/>
                <w:lang w:val="en-GB" w:eastAsia="es-ES"/>
              </w:rPr>
              <w:t>This amount should be negative</w:t>
            </w:r>
            <w:ins w:id="80" w:author="Author">
              <w:r w:rsidR="00865FAF">
                <w:rPr>
                  <w:rFonts w:ascii="Times New Roman" w:eastAsia="Times New Roman" w:hAnsi="Times New Roman" w:cs="Times New Roman"/>
                  <w:sz w:val="20"/>
                  <w:szCs w:val="20"/>
                  <w:lang w:val="en-GB" w:eastAsia="es-ES"/>
                </w:rPr>
                <w:t>.</w:t>
              </w:r>
            </w:ins>
          </w:p>
        </w:tc>
      </w:tr>
      <w:tr w:rsidR="00436A56" w:rsidRPr="005F10FC" w14:paraId="691BB475" w14:textId="77777777" w:rsidTr="00B22C80">
        <w:trPr>
          <w:trHeight w:val="702"/>
          <w:trPrChange w:id="81" w:author="Author">
            <w:trPr>
              <w:trHeight w:val="702"/>
            </w:trPr>
          </w:trPrChange>
        </w:trPr>
        <w:tc>
          <w:tcPr>
            <w:tcW w:w="1796" w:type="dxa"/>
            <w:tcBorders>
              <w:top w:val="nil"/>
              <w:left w:val="single" w:sz="4" w:space="0" w:color="auto"/>
              <w:bottom w:val="single" w:sz="4" w:space="0" w:color="auto"/>
              <w:right w:val="single" w:sz="4" w:space="0" w:color="auto"/>
            </w:tcBorders>
            <w:shd w:val="clear" w:color="auto" w:fill="auto"/>
            <w:tcPrChange w:id="82" w:author="Author">
              <w:tcPr>
                <w:tcW w:w="1204" w:type="dxa"/>
                <w:tcBorders>
                  <w:top w:val="nil"/>
                  <w:left w:val="single" w:sz="4" w:space="0" w:color="auto"/>
                  <w:bottom w:val="single" w:sz="4" w:space="0" w:color="auto"/>
                  <w:right w:val="single" w:sz="4" w:space="0" w:color="auto"/>
                </w:tcBorders>
                <w:shd w:val="clear" w:color="auto" w:fill="auto"/>
              </w:tcPr>
            </w:tcPrChange>
          </w:tcPr>
          <w:p w14:paraId="5D170CD2" w14:textId="76D13437" w:rsidR="00436A56" w:rsidRPr="005F10FC" w:rsidRDefault="0005516C"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R0160/C0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p w14:paraId="180E6244" w14:textId="51A549CE" w:rsidR="0005516C" w:rsidRPr="005F10FC" w:rsidDel="004E62DA" w:rsidRDefault="0005516C" w:rsidP="00436A56">
            <w:pPr>
              <w:spacing w:after="0" w:line="240" w:lineRule="auto"/>
              <w:rPr>
                <w:rFonts w:ascii="Times New Roman" w:eastAsia="Times New Roman" w:hAnsi="Times New Roman" w:cs="Times New Roman"/>
                <w:sz w:val="20"/>
                <w:szCs w:val="20"/>
                <w:lang w:val="en-GB" w:eastAsia="es-ES"/>
              </w:rPr>
            </w:pPr>
          </w:p>
        </w:tc>
        <w:tc>
          <w:tcPr>
            <w:tcW w:w="2524" w:type="dxa"/>
            <w:tcBorders>
              <w:top w:val="nil"/>
              <w:left w:val="nil"/>
              <w:bottom w:val="single" w:sz="4" w:space="0" w:color="auto"/>
              <w:right w:val="single" w:sz="4" w:space="0" w:color="auto"/>
            </w:tcBorders>
            <w:shd w:val="clear" w:color="auto" w:fill="auto"/>
            <w:tcPrChange w:id="83" w:author="Author">
              <w:tcPr>
                <w:tcW w:w="2683" w:type="dxa"/>
                <w:tcBorders>
                  <w:top w:val="nil"/>
                  <w:left w:val="nil"/>
                  <w:bottom w:val="single" w:sz="4" w:space="0" w:color="auto"/>
                  <w:right w:val="single" w:sz="4" w:space="0" w:color="auto"/>
                </w:tcBorders>
                <w:shd w:val="clear" w:color="auto" w:fill="auto"/>
              </w:tcPr>
            </w:tcPrChange>
          </w:tcPr>
          <w:p w14:paraId="7ADC8572" w14:textId="52CD0735"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397" w:type="dxa"/>
            <w:gridSpan w:val="2"/>
            <w:tcBorders>
              <w:top w:val="nil"/>
              <w:left w:val="nil"/>
              <w:bottom w:val="single" w:sz="4" w:space="0" w:color="auto"/>
              <w:right w:val="single" w:sz="4" w:space="0" w:color="auto"/>
            </w:tcBorders>
            <w:shd w:val="clear" w:color="auto" w:fill="auto"/>
            <w:tcPrChange w:id="84" w:author="Author">
              <w:tcPr>
                <w:tcW w:w="4830" w:type="dxa"/>
                <w:gridSpan w:val="3"/>
                <w:tcBorders>
                  <w:top w:val="nil"/>
                  <w:left w:val="nil"/>
                  <w:bottom w:val="single" w:sz="4" w:space="0" w:color="auto"/>
                  <w:right w:val="single" w:sz="4" w:space="0" w:color="auto"/>
                </w:tcBorders>
                <w:shd w:val="clear" w:color="auto" w:fill="auto"/>
              </w:tcPr>
            </w:tcPrChange>
          </w:tcPr>
          <w:p w14:paraId="78F84FD6" w14:textId="2B3DE8EF" w:rsidR="00436A56" w:rsidRPr="005F10FC" w:rsidRDefault="00436A56" w:rsidP="00DB5CC1">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5F10FC">
              <w:rPr>
                <w:rFonts w:ascii="Times New Roman" w:eastAsia="Times New Roman" w:hAnsi="Times New Roman" w:cs="Times New Roman"/>
                <w:sz w:val="20"/>
                <w:szCs w:val="20"/>
                <w:lang w:val="en-GB" w:eastAsia="es-ES"/>
              </w:rPr>
              <w:t xml:space="preserve"> to which transitional measures are applied. This item is </w:t>
            </w:r>
            <w:del w:id="85" w:author="Author">
              <w:r w:rsidR="006557BE" w:rsidRPr="005F10FC" w:rsidDel="00DB5CC1">
                <w:rPr>
                  <w:rFonts w:ascii="Times New Roman" w:eastAsia="Times New Roman" w:hAnsi="Times New Roman" w:cs="Times New Roman"/>
                  <w:sz w:val="20"/>
                  <w:szCs w:val="20"/>
                  <w:lang w:val="en-GB" w:eastAsia="es-ES"/>
                </w:rPr>
                <w:delText xml:space="preserve">be </w:delText>
              </w:r>
            </w:del>
            <w:r w:rsidR="006557BE" w:rsidRPr="005F10FC">
              <w:rPr>
                <w:rFonts w:ascii="Times New Roman" w:eastAsia="Times New Roman" w:hAnsi="Times New Roman" w:cs="Times New Roman"/>
                <w:sz w:val="20"/>
                <w:szCs w:val="20"/>
                <w:lang w:val="en-GB" w:eastAsia="es-ES"/>
              </w:rPr>
              <w:t>reported only during the transitional period.</w:t>
            </w:r>
          </w:p>
        </w:tc>
      </w:tr>
      <w:tr w:rsidR="00436A56" w:rsidRPr="005F10FC" w14:paraId="59C88A58" w14:textId="77777777" w:rsidTr="00B22C80">
        <w:trPr>
          <w:trHeight w:val="1005"/>
          <w:trPrChange w:id="86" w:author="Author">
            <w:trPr>
              <w:trHeight w:val="1005"/>
            </w:trPr>
          </w:trPrChange>
        </w:trPr>
        <w:tc>
          <w:tcPr>
            <w:tcW w:w="1796" w:type="dxa"/>
            <w:tcBorders>
              <w:top w:val="nil"/>
              <w:left w:val="single" w:sz="4" w:space="0" w:color="auto"/>
              <w:bottom w:val="single" w:sz="4" w:space="0" w:color="auto"/>
              <w:right w:val="single" w:sz="4" w:space="0" w:color="auto"/>
            </w:tcBorders>
            <w:shd w:val="clear" w:color="auto" w:fill="FFFFFF" w:themeFill="background1"/>
            <w:tcPrChange w:id="87" w:author="Author">
              <w:tcPr>
                <w:tcW w:w="1204" w:type="dxa"/>
                <w:tcBorders>
                  <w:top w:val="nil"/>
                  <w:left w:val="single" w:sz="4" w:space="0" w:color="auto"/>
                  <w:bottom w:val="single" w:sz="4" w:space="0" w:color="auto"/>
                  <w:right w:val="single" w:sz="4" w:space="0" w:color="auto"/>
                </w:tcBorders>
                <w:shd w:val="clear" w:color="auto" w:fill="FFFFFF" w:themeFill="background1"/>
              </w:tcPr>
            </w:tcPrChange>
          </w:tcPr>
          <w:p w14:paraId="300F257B" w14:textId="7DDA1018"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R0200/C0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FFFFFF" w:themeFill="background1"/>
            <w:tcPrChange w:id="88" w:author="Author">
              <w:tcPr>
                <w:tcW w:w="2683" w:type="dxa"/>
                <w:tcBorders>
                  <w:top w:val="nil"/>
                  <w:left w:val="nil"/>
                  <w:bottom w:val="single" w:sz="4" w:space="0" w:color="auto"/>
                  <w:right w:val="single" w:sz="4" w:space="0" w:color="auto"/>
                </w:tcBorders>
                <w:shd w:val="clear" w:color="auto" w:fill="FFFFFF" w:themeFill="background1"/>
              </w:tcPr>
            </w:tcPrChange>
          </w:tcPr>
          <w:p w14:paraId="501DB1CE" w14:textId="261E484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Solvency capital requirement, excluding capital add-on</w:t>
            </w:r>
          </w:p>
        </w:tc>
        <w:tc>
          <w:tcPr>
            <w:tcW w:w="4397" w:type="dxa"/>
            <w:gridSpan w:val="2"/>
            <w:tcBorders>
              <w:top w:val="nil"/>
              <w:left w:val="nil"/>
              <w:bottom w:val="single" w:sz="4" w:space="0" w:color="auto"/>
              <w:right w:val="single" w:sz="4" w:space="0" w:color="auto"/>
            </w:tcBorders>
            <w:shd w:val="clear" w:color="auto" w:fill="FFFFFF" w:themeFill="background1"/>
            <w:tcPrChange w:id="89" w:author="Author">
              <w:tcPr>
                <w:tcW w:w="4830" w:type="dxa"/>
                <w:gridSpan w:val="3"/>
                <w:tcBorders>
                  <w:top w:val="nil"/>
                  <w:left w:val="nil"/>
                  <w:bottom w:val="single" w:sz="4" w:space="0" w:color="auto"/>
                  <w:right w:val="single" w:sz="4" w:space="0" w:color="auto"/>
                </w:tcBorders>
                <w:shd w:val="clear" w:color="auto" w:fill="FFFFFF" w:themeFill="background1"/>
              </w:tcPr>
            </w:tcPrChange>
          </w:tcPr>
          <w:p w14:paraId="75DCF0C9"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total diversified SCR before any capital add-on.</w:t>
            </w:r>
          </w:p>
          <w:p w14:paraId="380E348C"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p>
          <w:p w14:paraId="1E3B08AD" w14:textId="6CD44FEE"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p>
        </w:tc>
      </w:tr>
      <w:tr w:rsidR="00436A56" w:rsidRPr="005F10FC" w14:paraId="4ABBB66C" w14:textId="77777777" w:rsidTr="00B22C80">
        <w:trPr>
          <w:trHeight w:val="1005"/>
          <w:trPrChange w:id="90" w:author="Author">
            <w:trPr>
              <w:trHeight w:val="1005"/>
            </w:trPr>
          </w:trPrChange>
        </w:trPr>
        <w:tc>
          <w:tcPr>
            <w:tcW w:w="1796" w:type="dxa"/>
            <w:tcBorders>
              <w:top w:val="nil"/>
              <w:left w:val="single" w:sz="4" w:space="0" w:color="auto"/>
              <w:bottom w:val="single" w:sz="4" w:space="0" w:color="auto"/>
              <w:right w:val="single" w:sz="4" w:space="0" w:color="auto"/>
            </w:tcBorders>
            <w:shd w:val="clear" w:color="auto" w:fill="FFFFFF" w:themeFill="background1"/>
            <w:tcPrChange w:id="91" w:author="Author">
              <w:tcPr>
                <w:tcW w:w="1204" w:type="dxa"/>
                <w:tcBorders>
                  <w:top w:val="nil"/>
                  <w:left w:val="single" w:sz="4" w:space="0" w:color="auto"/>
                  <w:bottom w:val="single" w:sz="4" w:space="0" w:color="auto"/>
                  <w:right w:val="single" w:sz="4" w:space="0" w:color="auto"/>
                </w:tcBorders>
                <w:shd w:val="clear" w:color="auto" w:fill="FFFFFF" w:themeFill="background1"/>
              </w:tcPr>
            </w:tcPrChange>
          </w:tcPr>
          <w:p w14:paraId="7D704654" w14:textId="1BE62321"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R0210/C0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FFFFFF" w:themeFill="background1"/>
            <w:tcPrChange w:id="92" w:author="Author">
              <w:tcPr>
                <w:tcW w:w="2683" w:type="dxa"/>
                <w:tcBorders>
                  <w:top w:val="nil"/>
                  <w:left w:val="nil"/>
                  <w:bottom w:val="single" w:sz="4" w:space="0" w:color="auto"/>
                  <w:right w:val="single" w:sz="4" w:space="0" w:color="auto"/>
                </w:tcBorders>
                <w:shd w:val="clear" w:color="auto" w:fill="FFFFFF" w:themeFill="background1"/>
              </w:tcPr>
            </w:tcPrChange>
          </w:tcPr>
          <w:p w14:paraId="57470817" w14:textId="07AD5C9F"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Capital add-ons </w:t>
            </w:r>
            <w:r w:rsidR="007C1CCA">
              <w:rPr>
                <w:rFonts w:ascii="Times New Roman" w:eastAsia="Times New Roman" w:hAnsi="Times New Roman" w:cs="Times New Roman"/>
                <w:sz w:val="20"/>
                <w:szCs w:val="20"/>
                <w:lang w:val="en-GB" w:eastAsia="es-ES"/>
              </w:rPr>
              <w:t>already set</w:t>
            </w:r>
          </w:p>
        </w:tc>
        <w:tc>
          <w:tcPr>
            <w:tcW w:w="4397" w:type="dxa"/>
            <w:gridSpan w:val="2"/>
            <w:tcBorders>
              <w:top w:val="nil"/>
              <w:left w:val="nil"/>
              <w:bottom w:val="single" w:sz="4" w:space="0" w:color="auto"/>
              <w:right w:val="single" w:sz="4" w:space="0" w:color="auto"/>
            </w:tcBorders>
            <w:shd w:val="clear" w:color="auto" w:fill="FFFFFF" w:themeFill="background1"/>
            <w:tcPrChange w:id="93" w:author="Author">
              <w:tcPr>
                <w:tcW w:w="4830" w:type="dxa"/>
                <w:gridSpan w:val="3"/>
                <w:tcBorders>
                  <w:top w:val="nil"/>
                  <w:left w:val="nil"/>
                  <w:bottom w:val="single" w:sz="4" w:space="0" w:color="auto"/>
                  <w:right w:val="single" w:sz="4" w:space="0" w:color="auto"/>
                </w:tcBorders>
                <w:shd w:val="clear" w:color="auto" w:fill="FFFFFF" w:themeFill="background1"/>
              </w:tcPr>
            </w:tcPrChange>
          </w:tcPr>
          <w:p w14:paraId="4DDFF4CD" w14:textId="7777777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p w14:paraId="5B0E32B2" w14:textId="4461087D"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p>
        </w:tc>
      </w:tr>
      <w:tr w:rsidR="00436A56" w:rsidRPr="005F10FC" w14:paraId="1BD5C52B" w14:textId="77777777" w:rsidTr="00B22C80">
        <w:trPr>
          <w:trHeight w:val="1005"/>
          <w:trPrChange w:id="94" w:author="Author">
            <w:trPr>
              <w:trHeight w:val="1005"/>
            </w:trPr>
          </w:trPrChange>
        </w:trPr>
        <w:tc>
          <w:tcPr>
            <w:tcW w:w="1796" w:type="dxa"/>
            <w:tcBorders>
              <w:top w:val="nil"/>
              <w:left w:val="single" w:sz="4" w:space="0" w:color="auto"/>
              <w:bottom w:val="single" w:sz="4" w:space="0" w:color="auto"/>
              <w:right w:val="single" w:sz="4" w:space="0" w:color="auto"/>
            </w:tcBorders>
            <w:shd w:val="clear" w:color="auto" w:fill="FFFFFF" w:themeFill="background1"/>
            <w:tcPrChange w:id="95" w:author="Author">
              <w:tcPr>
                <w:tcW w:w="1204" w:type="dxa"/>
                <w:tcBorders>
                  <w:top w:val="nil"/>
                  <w:left w:val="single" w:sz="4" w:space="0" w:color="auto"/>
                  <w:bottom w:val="single" w:sz="4" w:space="0" w:color="auto"/>
                  <w:right w:val="single" w:sz="4" w:space="0" w:color="auto"/>
                </w:tcBorders>
                <w:shd w:val="clear" w:color="auto" w:fill="FFFFFF" w:themeFill="background1"/>
              </w:tcPr>
            </w:tcPrChange>
          </w:tcPr>
          <w:p w14:paraId="1E522C52" w14:textId="26621504"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lastRenderedPageBreak/>
              <w:t>R0220/C0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FFFFFF" w:themeFill="background1"/>
            <w:tcPrChange w:id="96" w:author="Author">
              <w:tcPr>
                <w:tcW w:w="2683" w:type="dxa"/>
                <w:tcBorders>
                  <w:top w:val="nil"/>
                  <w:left w:val="nil"/>
                  <w:bottom w:val="single" w:sz="4" w:space="0" w:color="auto"/>
                  <w:right w:val="single" w:sz="4" w:space="0" w:color="auto"/>
                </w:tcBorders>
                <w:shd w:val="clear" w:color="auto" w:fill="FFFFFF" w:themeFill="background1"/>
              </w:tcPr>
            </w:tcPrChange>
          </w:tcPr>
          <w:p w14:paraId="517B0C85" w14:textId="1BCCF114"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Solvency capital requirement </w:t>
            </w:r>
          </w:p>
        </w:tc>
        <w:tc>
          <w:tcPr>
            <w:tcW w:w="4397" w:type="dxa"/>
            <w:gridSpan w:val="2"/>
            <w:tcBorders>
              <w:top w:val="nil"/>
              <w:left w:val="nil"/>
              <w:bottom w:val="single" w:sz="4" w:space="0" w:color="auto"/>
              <w:right w:val="single" w:sz="4" w:space="0" w:color="auto"/>
            </w:tcBorders>
            <w:shd w:val="clear" w:color="auto" w:fill="FFFFFF" w:themeFill="background1"/>
            <w:tcPrChange w:id="97" w:author="Author">
              <w:tcPr>
                <w:tcW w:w="4830" w:type="dxa"/>
                <w:gridSpan w:val="3"/>
                <w:tcBorders>
                  <w:top w:val="nil"/>
                  <w:left w:val="nil"/>
                  <w:bottom w:val="single" w:sz="4" w:space="0" w:color="auto"/>
                  <w:right w:val="single" w:sz="4" w:space="0" w:color="auto"/>
                </w:tcBorders>
                <w:shd w:val="clear" w:color="auto" w:fill="FFFFFF" w:themeFill="background1"/>
              </w:tcPr>
            </w:tcPrChange>
          </w:tcPr>
          <w:p w14:paraId="49985AFC" w14:textId="011DE136" w:rsidR="00436A56" w:rsidRPr="005F10FC" w:rsidDel="00DB5CC1" w:rsidRDefault="00436A56" w:rsidP="00436A56">
            <w:pPr>
              <w:spacing w:after="0" w:line="240" w:lineRule="auto"/>
              <w:rPr>
                <w:del w:id="98" w:author="Autho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total SCR calculated using full internal model.</w:t>
            </w:r>
          </w:p>
          <w:p w14:paraId="74E7463E" w14:textId="7255738F" w:rsidR="00436A56" w:rsidRPr="005F10FC" w:rsidDel="00DB5CC1" w:rsidRDefault="00436A56" w:rsidP="00436A56">
            <w:pPr>
              <w:spacing w:after="0" w:line="240" w:lineRule="auto"/>
              <w:rPr>
                <w:del w:id="99" w:author="Author"/>
                <w:rFonts w:ascii="Times New Roman" w:eastAsia="Times New Roman" w:hAnsi="Times New Roman" w:cs="Times New Roman"/>
                <w:sz w:val="20"/>
                <w:szCs w:val="20"/>
                <w:lang w:val="en-GB" w:eastAsia="es-ES"/>
              </w:rPr>
            </w:pPr>
          </w:p>
          <w:p w14:paraId="789C3623" w14:textId="6180A580" w:rsidR="00436A56" w:rsidRPr="005F10FC" w:rsidRDefault="00436A56" w:rsidP="008751B8">
            <w:pPr>
              <w:spacing w:after="0" w:line="240" w:lineRule="auto"/>
              <w:rPr>
                <w:rFonts w:ascii="Times New Roman" w:eastAsia="Times New Roman" w:hAnsi="Times New Roman" w:cs="Times New Roman"/>
                <w:sz w:val="20"/>
                <w:szCs w:val="20"/>
                <w:lang w:val="en-GB" w:eastAsia="es-ES"/>
              </w:rPr>
            </w:pPr>
          </w:p>
        </w:tc>
      </w:tr>
      <w:tr w:rsidR="008751B8" w:rsidRPr="005F10FC" w14:paraId="63B1304E" w14:textId="77777777" w:rsidTr="00B22C80">
        <w:trPr>
          <w:trHeight w:val="339"/>
          <w:trPrChange w:id="100" w:author="Author">
            <w:trPr>
              <w:gridAfter w:val="0"/>
              <w:wAfter w:w="75" w:type="dxa"/>
              <w:trHeight w:val="339"/>
            </w:trPr>
          </w:trPrChange>
        </w:trPr>
        <w:tc>
          <w:tcPr>
            <w:tcW w:w="8717" w:type="dxa"/>
            <w:gridSpan w:val="4"/>
            <w:shd w:val="clear" w:color="auto" w:fill="auto"/>
            <w:vAlign w:val="bottom"/>
            <w:tcPrChange w:id="101" w:author="Author">
              <w:tcPr>
                <w:tcW w:w="8642" w:type="dxa"/>
                <w:gridSpan w:val="4"/>
                <w:shd w:val="clear" w:color="auto" w:fill="auto"/>
                <w:vAlign w:val="bottom"/>
              </w:tcPr>
            </w:tcPrChange>
          </w:tcPr>
          <w:p w14:paraId="4CD6B381" w14:textId="77777777" w:rsidR="008751B8" w:rsidRPr="005F10FC" w:rsidRDefault="008751B8" w:rsidP="00672054">
            <w:pPr>
              <w:spacing w:after="0" w:line="240" w:lineRule="auto"/>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Other information on SCR</w:t>
            </w:r>
          </w:p>
        </w:tc>
      </w:tr>
      <w:tr w:rsidR="00436A56" w:rsidRPr="005F10FC" w14:paraId="134E9B61" w14:textId="261857B7" w:rsidTr="00B22C80">
        <w:trPr>
          <w:trHeight w:val="1005"/>
          <w:trPrChange w:id="102" w:author="Author">
            <w:trPr>
              <w:trHeight w:val="1005"/>
            </w:trPr>
          </w:trPrChange>
        </w:trPr>
        <w:tc>
          <w:tcPr>
            <w:tcW w:w="1796" w:type="dxa"/>
            <w:tcBorders>
              <w:top w:val="nil"/>
              <w:left w:val="single" w:sz="4" w:space="0" w:color="auto"/>
              <w:bottom w:val="single" w:sz="4" w:space="0" w:color="auto"/>
              <w:right w:val="single" w:sz="4" w:space="0" w:color="auto"/>
            </w:tcBorders>
            <w:shd w:val="clear" w:color="auto" w:fill="FFFFFF" w:themeFill="background1"/>
            <w:tcPrChange w:id="103" w:author="Author">
              <w:tcPr>
                <w:tcW w:w="1204" w:type="dxa"/>
                <w:tcBorders>
                  <w:top w:val="nil"/>
                  <w:left w:val="single" w:sz="4" w:space="0" w:color="auto"/>
                  <w:bottom w:val="single" w:sz="4" w:space="0" w:color="auto"/>
                  <w:right w:val="single" w:sz="4" w:space="0" w:color="auto"/>
                </w:tcBorders>
                <w:shd w:val="clear" w:color="auto" w:fill="FFFFFF" w:themeFill="background1"/>
              </w:tcPr>
            </w:tcPrChange>
          </w:tcPr>
          <w:p w14:paraId="7BC2F65C" w14:textId="73AE5C52" w:rsidR="00436A56" w:rsidRPr="005F10FC" w:rsidRDefault="00436A5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R0300/C0</w:t>
            </w:r>
            <w:r w:rsidR="008751B8"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FFFFFF" w:themeFill="background1"/>
            <w:hideMark/>
            <w:tcPrChange w:id="104" w:author="Author">
              <w:tcPr>
                <w:tcW w:w="2683" w:type="dxa"/>
                <w:tcBorders>
                  <w:top w:val="nil"/>
                  <w:left w:val="nil"/>
                  <w:bottom w:val="single" w:sz="4" w:space="0" w:color="auto"/>
                  <w:right w:val="single" w:sz="4" w:space="0" w:color="auto"/>
                </w:tcBorders>
                <w:shd w:val="clear" w:color="auto" w:fill="FFFFFF" w:themeFill="background1"/>
                <w:hideMark/>
              </w:tcPr>
            </w:tcPrChange>
          </w:tcPr>
          <w:p w14:paraId="01723138" w14:textId="7A3D5DDA"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397" w:type="dxa"/>
            <w:gridSpan w:val="2"/>
            <w:tcBorders>
              <w:top w:val="nil"/>
              <w:left w:val="nil"/>
              <w:bottom w:val="single" w:sz="4" w:space="0" w:color="auto"/>
              <w:right w:val="single" w:sz="4" w:space="0" w:color="auto"/>
            </w:tcBorders>
            <w:shd w:val="clear" w:color="auto" w:fill="FFFFFF" w:themeFill="background1"/>
            <w:hideMark/>
            <w:tcPrChange w:id="105" w:author="Author">
              <w:tcPr>
                <w:tcW w:w="4830" w:type="dxa"/>
                <w:gridSpan w:val="3"/>
                <w:tcBorders>
                  <w:top w:val="nil"/>
                  <w:left w:val="nil"/>
                  <w:bottom w:val="single" w:sz="4" w:space="0" w:color="auto"/>
                  <w:right w:val="single" w:sz="4" w:space="0" w:color="auto"/>
                </w:tcBorders>
                <w:shd w:val="clear" w:color="auto" w:fill="FFFFFF" w:themeFill="background1"/>
                <w:hideMark/>
              </w:tcPr>
            </w:tcPrChange>
          </w:tcPr>
          <w:p w14:paraId="14D6E652" w14:textId="1D6833BE"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sidRPr="005F10FC">
              <w:rPr>
                <w:rFonts w:ascii="Times New Roman" w:eastAsia="Times New Roman" w:hAnsi="Times New Roman" w:cs="Times New Roman"/>
                <w:sz w:val="20"/>
                <w:szCs w:val="20"/>
                <w:lang w:val="en-GB" w:eastAsia="es-ES"/>
              </w:rPr>
              <w:t xml:space="preserve">in each component </w:t>
            </w:r>
            <w:r w:rsidRPr="005F10FC">
              <w:rPr>
                <w:rFonts w:ascii="Times New Roman" w:eastAsia="Times New Roman" w:hAnsi="Times New Roman" w:cs="Times New Roman"/>
                <w:sz w:val="20"/>
                <w:szCs w:val="20"/>
                <w:lang w:val="en-GB" w:eastAsia="es-ES"/>
              </w:rPr>
              <w:t>and the part reported as a single component.</w:t>
            </w:r>
          </w:p>
        </w:tc>
      </w:tr>
      <w:tr w:rsidR="00436A56" w:rsidRPr="005F10FC" w14:paraId="3351E4BD" w14:textId="0051B862" w:rsidTr="00B22C80">
        <w:trPr>
          <w:trHeight w:val="949"/>
          <w:trPrChange w:id="106" w:author="Author">
            <w:trPr>
              <w:trHeight w:val="949"/>
            </w:trPr>
          </w:trPrChange>
        </w:trPr>
        <w:tc>
          <w:tcPr>
            <w:tcW w:w="1796" w:type="dxa"/>
            <w:tcBorders>
              <w:top w:val="nil"/>
              <w:left w:val="single" w:sz="4" w:space="0" w:color="auto"/>
              <w:bottom w:val="single" w:sz="4" w:space="0" w:color="auto"/>
              <w:right w:val="single" w:sz="4" w:space="0" w:color="auto"/>
            </w:tcBorders>
            <w:shd w:val="clear" w:color="auto" w:fill="FFFFFF" w:themeFill="background1"/>
            <w:tcPrChange w:id="107" w:author="Author">
              <w:tcPr>
                <w:tcW w:w="1204" w:type="dxa"/>
                <w:tcBorders>
                  <w:top w:val="nil"/>
                  <w:left w:val="single" w:sz="4" w:space="0" w:color="auto"/>
                  <w:bottom w:val="single" w:sz="4" w:space="0" w:color="auto"/>
                  <w:right w:val="single" w:sz="4" w:space="0" w:color="auto"/>
                </w:tcBorders>
                <w:shd w:val="clear" w:color="auto" w:fill="FFFFFF" w:themeFill="background1"/>
              </w:tcPr>
            </w:tcPrChange>
          </w:tcPr>
          <w:p w14:paraId="49AB9112" w14:textId="0318AD14" w:rsidR="00436A56" w:rsidRPr="005F10FC" w:rsidRDefault="00436A5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R0310/C0</w:t>
            </w:r>
            <w:r w:rsidR="008751B8"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FFFFFF" w:themeFill="background1"/>
            <w:hideMark/>
            <w:tcPrChange w:id="108" w:author="Author">
              <w:tcPr>
                <w:tcW w:w="2683" w:type="dxa"/>
                <w:tcBorders>
                  <w:top w:val="nil"/>
                  <w:left w:val="nil"/>
                  <w:bottom w:val="single" w:sz="4" w:space="0" w:color="auto"/>
                  <w:right w:val="single" w:sz="4" w:space="0" w:color="auto"/>
                </w:tcBorders>
                <w:shd w:val="clear" w:color="auto" w:fill="FFFFFF" w:themeFill="background1"/>
                <w:hideMark/>
              </w:tcPr>
            </w:tcPrChange>
          </w:tcPr>
          <w:p w14:paraId="55E943E8" w14:textId="6F981318"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Amount/estimate of the overall loss-absorbing capacity of deferred taxes</w:t>
            </w:r>
          </w:p>
        </w:tc>
        <w:tc>
          <w:tcPr>
            <w:tcW w:w="4397" w:type="dxa"/>
            <w:gridSpan w:val="2"/>
            <w:tcBorders>
              <w:top w:val="nil"/>
              <w:left w:val="nil"/>
              <w:bottom w:val="single" w:sz="4" w:space="0" w:color="auto"/>
              <w:right w:val="single" w:sz="4" w:space="0" w:color="auto"/>
            </w:tcBorders>
            <w:shd w:val="clear" w:color="auto" w:fill="FFFFFF" w:themeFill="background1"/>
            <w:hideMark/>
            <w:tcPrChange w:id="109" w:author="Author">
              <w:tcPr>
                <w:tcW w:w="4830" w:type="dxa"/>
                <w:gridSpan w:val="3"/>
                <w:tcBorders>
                  <w:top w:val="nil"/>
                  <w:left w:val="nil"/>
                  <w:bottom w:val="single" w:sz="4" w:space="0" w:color="auto"/>
                  <w:right w:val="single" w:sz="4" w:space="0" w:color="auto"/>
                </w:tcBorders>
                <w:shd w:val="clear" w:color="auto" w:fill="FFFFFF" w:themeFill="background1"/>
                <w:hideMark/>
              </w:tcPr>
            </w:tcPrChange>
          </w:tcPr>
          <w:p w14:paraId="70DEEDB3" w14:textId="7882FA73"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sidRPr="005F10FC">
              <w:rPr>
                <w:rFonts w:ascii="Times New Roman" w:eastAsia="Times New Roman" w:hAnsi="Times New Roman" w:cs="Times New Roman"/>
                <w:sz w:val="20"/>
                <w:szCs w:val="20"/>
                <w:lang w:val="en-GB" w:eastAsia="es-ES"/>
              </w:rPr>
              <w:t xml:space="preserve">in each component </w:t>
            </w:r>
            <w:r w:rsidRPr="005F10FC">
              <w:rPr>
                <w:rFonts w:ascii="Times New Roman" w:eastAsia="Times New Roman" w:hAnsi="Times New Roman" w:cs="Times New Roman"/>
                <w:sz w:val="20"/>
                <w:szCs w:val="20"/>
                <w:lang w:val="en-GB" w:eastAsia="es-ES"/>
              </w:rPr>
              <w:t>and the part reported as a single component.</w:t>
            </w:r>
          </w:p>
        </w:tc>
      </w:tr>
      <w:tr w:rsidR="008751B8" w:rsidRPr="005F10FC" w14:paraId="28E24F0D" w14:textId="77777777" w:rsidTr="00B22C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10" w:author="Autho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416"/>
          <w:trPrChange w:id="111" w:author="Author">
            <w:trPr>
              <w:trHeight w:val="416"/>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tcPrChange w:id="112" w:author="Author">
              <w:tcPr>
                <w:tcW w:w="1204" w:type="dxa"/>
                <w:tcBorders>
                  <w:top w:val="single" w:sz="4" w:space="0" w:color="auto"/>
                  <w:left w:val="single" w:sz="4" w:space="0" w:color="auto"/>
                  <w:bottom w:val="single" w:sz="4" w:space="0" w:color="auto"/>
                  <w:right w:val="single" w:sz="4" w:space="0" w:color="auto"/>
                </w:tcBorders>
                <w:shd w:val="clear" w:color="auto" w:fill="auto"/>
              </w:tcPr>
            </w:tcPrChange>
          </w:tcPr>
          <w:p w14:paraId="288DE9B4" w14:textId="6EB06BCE"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del w:id="113" w:author="Author">
              <w:r w:rsidRPr="005F10FC" w:rsidDel="00865FAF">
                <w:rPr>
                  <w:rFonts w:ascii="Times New Roman" w:eastAsia="Times New Roman" w:hAnsi="Times New Roman" w:cs="Times New Roman"/>
                  <w:sz w:val="20"/>
                  <w:szCs w:val="20"/>
                  <w:lang w:val="en-GB" w:eastAsia="es-ES"/>
                </w:rPr>
                <w:delText>R04</w:delText>
              </w:r>
              <w:r w:rsidR="006C2F90" w:rsidRPr="005F10FC" w:rsidDel="00865FAF">
                <w:rPr>
                  <w:rFonts w:ascii="Times New Roman" w:eastAsia="Times New Roman" w:hAnsi="Times New Roman" w:cs="Times New Roman"/>
                  <w:sz w:val="20"/>
                  <w:szCs w:val="20"/>
                  <w:lang w:val="en-GB" w:eastAsia="es-ES"/>
                </w:rPr>
                <w:delText>0</w:delText>
              </w:r>
              <w:r w:rsidRPr="005F10FC" w:rsidDel="00865FAF">
                <w:rPr>
                  <w:rFonts w:ascii="Times New Roman" w:eastAsia="Times New Roman" w:hAnsi="Times New Roman" w:cs="Times New Roman"/>
                  <w:sz w:val="20"/>
                  <w:szCs w:val="20"/>
                  <w:lang w:val="en-GB" w:eastAsia="es-ES"/>
                </w:rPr>
                <w:delText>0</w:delText>
              </w:r>
            </w:del>
            <w:ins w:id="114" w:author="Author">
              <w:r w:rsidR="00865FAF" w:rsidRPr="005F10FC">
                <w:rPr>
                  <w:rFonts w:ascii="Times New Roman" w:eastAsia="Times New Roman" w:hAnsi="Times New Roman" w:cs="Times New Roman"/>
                  <w:sz w:val="20"/>
                  <w:szCs w:val="20"/>
                  <w:lang w:val="en-GB" w:eastAsia="es-ES"/>
                </w:rPr>
                <w:t>R04</w:t>
              </w:r>
              <w:r w:rsidR="00865FAF">
                <w:rPr>
                  <w:rFonts w:ascii="Times New Roman" w:eastAsia="Times New Roman" w:hAnsi="Times New Roman" w:cs="Times New Roman"/>
                  <w:sz w:val="20"/>
                  <w:szCs w:val="20"/>
                  <w:lang w:val="en-GB" w:eastAsia="es-ES"/>
                </w:rPr>
                <w:t>1</w:t>
              </w:r>
              <w:r w:rsidR="00865FAF" w:rsidRPr="005F10FC">
                <w:rPr>
                  <w:rFonts w:ascii="Times New Roman" w:eastAsia="Times New Roman" w:hAnsi="Times New Roman" w:cs="Times New Roman"/>
                  <w:sz w:val="20"/>
                  <w:szCs w:val="20"/>
                  <w:lang w:val="en-GB" w:eastAsia="es-ES"/>
                </w:rPr>
                <w:t>0</w:t>
              </w:r>
            </w:ins>
            <w:r w:rsidRPr="005F10FC">
              <w:rPr>
                <w:rFonts w:ascii="Times New Roman" w:eastAsia="Times New Roman" w:hAnsi="Times New Roman" w:cs="Times New Roman"/>
                <w:sz w:val="20"/>
                <w:szCs w:val="20"/>
                <w:lang w:val="en-GB" w:eastAsia="es-ES"/>
              </w:rPr>
              <w:t>/C01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p w14:paraId="674B601A" w14:textId="42DAF0FF" w:rsidR="008751B8" w:rsidRPr="005F10FC" w:rsidRDefault="008751B8" w:rsidP="008751B8">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(B14AA)</w:t>
            </w:r>
          </w:p>
        </w:tc>
        <w:tc>
          <w:tcPr>
            <w:tcW w:w="2524" w:type="dxa"/>
            <w:tcBorders>
              <w:top w:val="single" w:sz="4" w:space="0" w:color="auto"/>
              <w:left w:val="nil"/>
              <w:bottom w:val="single" w:sz="4" w:space="0" w:color="auto"/>
              <w:right w:val="single" w:sz="4" w:space="0" w:color="auto"/>
            </w:tcBorders>
            <w:shd w:val="clear" w:color="auto" w:fill="auto"/>
            <w:tcPrChange w:id="115" w:author="Author">
              <w:tcPr>
                <w:tcW w:w="2683" w:type="dxa"/>
                <w:tcBorders>
                  <w:top w:val="single" w:sz="4" w:space="0" w:color="auto"/>
                  <w:left w:val="nil"/>
                  <w:bottom w:val="single" w:sz="4" w:space="0" w:color="auto"/>
                  <w:right w:val="single" w:sz="4" w:space="0" w:color="auto"/>
                </w:tcBorders>
                <w:shd w:val="clear" w:color="auto" w:fill="auto"/>
              </w:tcPr>
            </w:tcPrChange>
          </w:tcPr>
          <w:p w14:paraId="51B2AABF" w14:textId="77777777" w:rsidR="008751B8" w:rsidRPr="005F10FC"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397" w:type="dxa"/>
            <w:gridSpan w:val="2"/>
            <w:tcBorders>
              <w:top w:val="single" w:sz="4" w:space="0" w:color="auto"/>
              <w:left w:val="nil"/>
              <w:bottom w:val="single" w:sz="4" w:space="0" w:color="auto"/>
              <w:right w:val="single" w:sz="4" w:space="0" w:color="auto"/>
            </w:tcBorders>
            <w:shd w:val="clear" w:color="auto" w:fill="auto"/>
            <w:tcPrChange w:id="116" w:author="Author">
              <w:tcPr>
                <w:tcW w:w="4830" w:type="dxa"/>
                <w:gridSpan w:val="3"/>
                <w:tcBorders>
                  <w:top w:val="single" w:sz="4" w:space="0" w:color="auto"/>
                  <w:left w:val="nil"/>
                  <w:bottom w:val="single" w:sz="4" w:space="0" w:color="auto"/>
                  <w:right w:val="single" w:sz="4" w:space="0" w:color="auto"/>
                </w:tcBorders>
                <w:shd w:val="clear" w:color="auto" w:fill="auto"/>
              </w:tcPr>
            </w:tcPrChange>
          </w:tcPr>
          <w:p w14:paraId="4E4D5167" w14:textId="77777777"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notional SCRs of remaining part when undertaking has RFF. </w:t>
            </w:r>
          </w:p>
          <w:p w14:paraId="0738CB77" w14:textId="53CF104D" w:rsidR="008751B8" w:rsidRPr="005F10FC"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5F10FC">
              <w:rPr>
                <w:rFonts w:ascii="Times New Roman" w:eastAsia="Times New Roman" w:hAnsi="Times New Roman" w:cs="Times New Roman"/>
                <w:sz w:val="20"/>
                <w:szCs w:val="20"/>
                <w:lang w:val="en-GB" w:eastAsia="es-ES"/>
              </w:rPr>
              <w:br/>
              <w:t xml:space="preserve"> </w:t>
            </w:r>
            <w:r w:rsidRPr="005F10FC">
              <w:rPr>
                <w:rFonts w:ascii="Times New Roman" w:eastAsia="Times New Roman" w:hAnsi="Times New Roman" w:cs="Times New Roman"/>
                <w:sz w:val="20"/>
                <w:szCs w:val="20"/>
                <w:lang w:val="en-GB" w:eastAsia="es-ES"/>
              </w:rPr>
              <w:br/>
            </w:r>
          </w:p>
        </w:tc>
      </w:tr>
      <w:tr w:rsidR="008751B8" w:rsidRPr="005F10FC" w14:paraId="1F29A80F" w14:textId="77777777" w:rsidTr="00B22C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17" w:author="Autho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416"/>
          <w:trPrChange w:id="118" w:author="Author">
            <w:trPr>
              <w:trHeight w:val="416"/>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tcPrChange w:id="119" w:author="Author">
              <w:tcPr>
                <w:tcW w:w="1204" w:type="dxa"/>
                <w:tcBorders>
                  <w:top w:val="single" w:sz="4" w:space="0" w:color="auto"/>
                  <w:left w:val="single" w:sz="4" w:space="0" w:color="auto"/>
                  <w:bottom w:val="single" w:sz="4" w:space="0" w:color="auto"/>
                  <w:right w:val="single" w:sz="4" w:space="0" w:color="auto"/>
                </w:tcBorders>
                <w:shd w:val="clear" w:color="auto" w:fill="auto"/>
              </w:tcPr>
            </w:tcPrChange>
          </w:tcPr>
          <w:p w14:paraId="3E6F0446" w14:textId="0124B5BA"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w:t>
            </w:r>
            <w:r w:rsidR="006C2F90" w:rsidRPr="005F10FC">
              <w:rPr>
                <w:rFonts w:ascii="Times New Roman" w:eastAsia="Times New Roman" w:hAnsi="Times New Roman" w:cs="Times New Roman"/>
                <w:sz w:val="20"/>
                <w:szCs w:val="20"/>
                <w:lang w:val="en-GB" w:eastAsia="es-ES"/>
              </w:rPr>
              <w:t>4</w:t>
            </w:r>
            <w:ins w:id="120" w:author="Author">
              <w:r w:rsidR="00865FAF">
                <w:rPr>
                  <w:rFonts w:ascii="Times New Roman" w:eastAsia="Times New Roman" w:hAnsi="Times New Roman" w:cs="Times New Roman"/>
                  <w:sz w:val="20"/>
                  <w:szCs w:val="20"/>
                  <w:lang w:val="en-GB" w:eastAsia="es-ES"/>
                </w:rPr>
                <w:t>2</w:t>
              </w:r>
            </w:ins>
            <w:del w:id="121" w:author="Author">
              <w:r w:rsidR="006C2F90" w:rsidRPr="005F10FC" w:rsidDel="00865FAF">
                <w:rPr>
                  <w:rFonts w:ascii="Times New Roman" w:eastAsia="Times New Roman" w:hAnsi="Times New Roman" w:cs="Times New Roman"/>
                  <w:sz w:val="20"/>
                  <w:szCs w:val="20"/>
                  <w:lang w:val="en-GB" w:eastAsia="es-ES"/>
                </w:rPr>
                <w:delText>1</w:delText>
              </w:r>
            </w:del>
            <w:r w:rsidRPr="005F10FC">
              <w:rPr>
                <w:rFonts w:ascii="Times New Roman" w:eastAsia="Times New Roman" w:hAnsi="Times New Roman" w:cs="Times New Roman"/>
                <w:sz w:val="20"/>
                <w:szCs w:val="20"/>
                <w:lang w:val="en-GB" w:eastAsia="es-ES"/>
              </w:rPr>
              <w:t>0/C0</w:t>
            </w:r>
            <w:r w:rsidR="00354D69"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p w14:paraId="4403BE02" w14:textId="12360D23"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(B14)</w:t>
            </w:r>
          </w:p>
        </w:tc>
        <w:tc>
          <w:tcPr>
            <w:tcW w:w="2524" w:type="dxa"/>
            <w:tcBorders>
              <w:top w:val="single" w:sz="4" w:space="0" w:color="auto"/>
              <w:left w:val="nil"/>
              <w:bottom w:val="single" w:sz="4" w:space="0" w:color="auto"/>
              <w:right w:val="single" w:sz="4" w:space="0" w:color="auto"/>
            </w:tcBorders>
            <w:shd w:val="clear" w:color="auto" w:fill="auto"/>
            <w:tcPrChange w:id="122" w:author="Author">
              <w:tcPr>
                <w:tcW w:w="2683" w:type="dxa"/>
                <w:tcBorders>
                  <w:top w:val="single" w:sz="4" w:space="0" w:color="auto"/>
                  <w:left w:val="nil"/>
                  <w:bottom w:val="single" w:sz="4" w:space="0" w:color="auto"/>
                  <w:right w:val="single" w:sz="4" w:space="0" w:color="auto"/>
                </w:tcBorders>
                <w:shd w:val="clear" w:color="auto" w:fill="auto"/>
              </w:tcPr>
            </w:tcPrChange>
          </w:tcPr>
          <w:p w14:paraId="5E9D1EA1" w14:textId="77777777"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397" w:type="dxa"/>
            <w:gridSpan w:val="2"/>
            <w:tcBorders>
              <w:top w:val="single" w:sz="4" w:space="0" w:color="auto"/>
              <w:left w:val="nil"/>
              <w:bottom w:val="single" w:sz="4" w:space="0" w:color="auto"/>
              <w:right w:val="single" w:sz="4" w:space="0" w:color="auto"/>
            </w:tcBorders>
            <w:shd w:val="clear" w:color="auto" w:fill="auto"/>
            <w:tcPrChange w:id="123" w:author="Author">
              <w:tcPr>
                <w:tcW w:w="4830" w:type="dxa"/>
                <w:gridSpan w:val="3"/>
                <w:tcBorders>
                  <w:top w:val="single" w:sz="4" w:space="0" w:color="auto"/>
                  <w:left w:val="nil"/>
                  <w:bottom w:val="single" w:sz="4" w:space="0" w:color="auto"/>
                  <w:right w:val="single" w:sz="4" w:space="0" w:color="auto"/>
                </w:tcBorders>
                <w:shd w:val="clear" w:color="auto" w:fill="auto"/>
              </w:tcPr>
            </w:tcPrChange>
          </w:tcPr>
          <w:p w14:paraId="4CACE067" w14:textId="6246E6EA" w:rsidR="008751B8" w:rsidRPr="005F10FC" w:rsidRDefault="008751B8" w:rsidP="00EC51C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sum of notional SCRs of all ring-fenced funds when undertaking has </w:t>
            </w:r>
            <w:r w:rsidRPr="001A501B">
              <w:rPr>
                <w:rFonts w:ascii="Times New Roman" w:eastAsia="Times New Roman" w:hAnsi="Times New Roman" w:cs="Times New Roman"/>
                <w:sz w:val="20"/>
                <w:szCs w:val="20"/>
                <w:lang w:val="en-GB" w:eastAsia="es-ES"/>
              </w:rPr>
              <w:t>RFF</w:t>
            </w:r>
            <w:ins w:id="124" w:author="Author">
              <w:r w:rsidR="002D034F" w:rsidRPr="001A501B">
                <w:rPr>
                  <w:rFonts w:ascii="Times New Roman" w:eastAsia="Times New Roman" w:hAnsi="Times New Roman" w:cs="Times New Roman"/>
                  <w:sz w:val="20"/>
                  <w:szCs w:val="20"/>
                  <w:lang w:val="en-GB" w:eastAsia="es-ES"/>
                </w:rPr>
                <w:t xml:space="preserve"> (other than those related to business operated in accordance with Art. 4 of Directive 2003/41/EC (transitional)).</w:t>
              </w:r>
            </w:ins>
            <w:del w:id="125" w:author="Author">
              <w:r w:rsidRPr="001A501B" w:rsidDel="004656C0">
                <w:rPr>
                  <w:rFonts w:ascii="Times New Roman" w:eastAsia="Times New Roman" w:hAnsi="Times New Roman" w:cs="Times New Roman"/>
                  <w:sz w:val="20"/>
                  <w:szCs w:val="20"/>
                  <w:lang w:val="en-GB" w:eastAsia="es-ES"/>
                </w:rPr>
                <w:delText>.</w:delText>
              </w:r>
              <w:r w:rsidRPr="005F10FC" w:rsidDel="004656C0">
                <w:rPr>
                  <w:rFonts w:ascii="Times New Roman" w:eastAsia="Times New Roman" w:hAnsi="Times New Roman" w:cs="Times New Roman"/>
                  <w:sz w:val="20"/>
                  <w:szCs w:val="20"/>
                  <w:lang w:val="en-GB" w:eastAsia="es-ES"/>
                </w:rPr>
                <w:delText xml:space="preserve"> </w:delText>
              </w:r>
              <w:r w:rsidRPr="005F10FC" w:rsidDel="00EC51C9">
                <w:rPr>
                  <w:rFonts w:ascii="Times New Roman" w:eastAsia="Times New Roman" w:hAnsi="Times New Roman" w:cs="Times New Roman"/>
                  <w:sz w:val="20"/>
                  <w:szCs w:val="20"/>
                  <w:lang w:val="en-GB" w:eastAsia="es-ES"/>
                </w:rPr>
                <w:br/>
              </w:r>
              <w:r w:rsidRPr="005F10FC" w:rsidDel="00EC51C9">
                <w:rPr>
                  <w:rFonts w:ascii="Times New Roman" w:eastAsia="Times New Roman" w:hAnsi="Times New Roman" w:cs="Times New Roman"/>
                  <w:sz w:val="20"/>
                  <w:szCs w:val="20"/>
                  <w:lang w:val="en-GB" w:eastAsia="es-ES"/>
                </w:rPr>
                <w:br/>
              </w:r>
            </w:del>
          </w:p>
        </w:tc>
      </w:tr>
      <w:tr w:rsidR="00436A56" w:rsidRPr="005F10FC" w14:paraId="7230DFC7" w14:textId="77777777" w:rsidTr="00B22C80">
        <w:trPr>
          <w:trHeight w:val="949"/>
          <w:trPrChange w:id="126" w:author="Author">
            <w:trPr>
              <w:trHeight w:val="949"/>
            </w:trPr>
          </w:trPrChange>
        </w:trPr>
        <w:tc>
          <w:tcPr>
            <w:tcW w:w="1796" w:type="dxa"/>
            <w:tcBorders>
              <w:top w:val="single" w:sz="4" w:space="0" w:color="auto"/>
              <w:left w:val="single" w:sz="4" w:space="0" w:color="auto"/>
              <w:bottom w:val="single" w:sz="4" w:space="0" w:color="auto"/>
              <w:right w:val="single" w:sz="4" w:space="0" w:color="auto"/>
            </w:tcBorders>
            <w:shd w:val="clear" w:color="auto" w:fill="auto"/>
            <w:tcPrChange w:id="127" w:author="Author">
              <w:tcPr>
                <w:tcW w:w="1204" w:type="dxa"/>
                <w:tcBorders>
                  <w:top w:val="single" w:sz="4" w:space="0" w:color="auto"/>
                  <w:left w:val="single" w:sz="4" w:space="0" w:color="auto"/>
                  <w:bottom w:val="single" w:sz="4" w:space="0" w:color="auto"/>
                  <w:right w:val="single" w:sz="4" w:space="0" w:color="auto"/>
                </w:tcBorders>
                <w:shd w:val="clear" w:color="auto" w:fill="auto"/>
              </w:tcPr>
            </w:tcPrChange>
          </w:tcPr>
          <w:p w14:paraId="2E63D64E" w14:textId="785C45A8" w:rsidR="00436A56" w:rsidRPr="005F10FC" w:rsidDel="002E2864" w:rsidRDefault="00235CA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w:t>
            </w:r>
            <w:ins w:id="128" w:author="Author">
              <w:r w:rsidR="00865FAF">
                <w:rPr>
                  <w:rFonts w:ascii="Times New Roman" w:eastAsia="Times New Roman" w:hAnsi="Times New Roman" w:cs="Times New Roman"/>
                  <w:sz w:val="20"/>
                  <w:szCs w:val="20"/>
                  <w:lang w:val="en-GB" w:eastAsia="es-ES"/>
                </w:rPr>
                <w:t>3</w:t>
              </w:r>
            </w:ins>
            <w:del w:id="129" w:author="Author">
              <w:r w:rsidRPr="005F10FC" w:rsidDel="00865FAF">
                <w:rPr>
                  <w:rFonts w:ascii="Times New Roman" w:eastAsia="Times New Roman" w:hAnsi="Times New Roman" w:cs="Times New Roman"/>
                  <w:sz w:val="20"/>
                  <w:szCs w:val="20"/>
                  <w:lang w:val="en-GB" w:eastAsia="es-ES"/>
                </w:rPr>
                <w:delText>2</w:delText>
              </w:r>
            </w:del>
            <w:r w:rsidRPr="005F10FC">
              <w:rPr>
                <w:rFonts w:ascii="Times New Roman" w:eastAsia="Times New Roman" w:hAnsi="Times New Roman" w:cs="Times New Roman"/>
                <w:sz w:val="20"/>
                <w:szCs w:val="20"/>
                <w:lang w:val="en-GB" w:eastAsia="es-ES"/>
              </w:rPr>
              <w:t>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single" w:sz="4" w:space="0" w:color="auto"/>
              <w:left w:val="nil"/>
              <w:bottom w:val="single" w:sz="4" w:space="0" w:color="auto"/>
              <w:right w:val="single" w:sz="4" w:space="0" w:color="auto"/>
            </w:tcBorders>
            <w:shd w:val="clear" w:color="auto" w:fill="auto"/>
            <w:tcPrChange w:id="130" w:author="Author">
              <w:tcPr>
                <w:tcW w:w="2683" w:type="dxa"/>
                <w:tcBorders>
                  <w:top w:val="single" w:sz="4" w:space="0" w:color="auto"/>
                  <w:left w:val="nil"/>
                  <w:bottom w:val="single" w:sz="4" w:space="0" w:color="auto"/>
                  <w:right w:val="single" w:sz="4" w:space="0" w:color="auto"/>
                </w:tcBorders>
                <w:shd w:val="clear" w:color="auto" w:fill="auto"/>
              </w:tcPr>
            </w:tcPrChange>
          </w:tcPr>
          <w:p w14:paraId="47213F8F" w14:textId="45B7D935"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portfolios</w:t>
            </w:r>
          </w:p>
        </w:tc>
        <w:tc>
          <w:tcPr>
            <w:tcW w:w="4397" w:type="dxa"/>
            <w:gridSpan w:val="2"/>
            <w:tcBorders>
              <w:top w:val="single" w:sz="4" w:space="0" w:color="auto"/>
              <w:left w:val="nil"/>
              <w:bottom w:val="single" w:sz="4" w:space="0" w:color="auto"/>
              <w:right w:val="single" w:sz="4" w:space="0" w:color="auto"/>
            </w:tcBorders>
            <w:shd w:val="clear" w:color="auto" w:fill="auto"/>
            <w:tcPrChange w:id="131" w:author="Author">
              <w:tcPr>
                <w:tcW w:w="4830" w:type="dxa"/>
                <w:gridSpan w:val="3"/>
                <w:tcBorders>
                  <w:top w:val="single" w:sz="4" w:space="0" w:color="auto"/>
                  <w:left w:val="nil"/>
                  <w:bottom w:val="single" w:sz="4" w:space="0" w:color="auto"/>
                  <w:right w:val="single" w:sz="4" w:space="0" w:color="auto"/>
                </w:tcBorders>
                <w:shd w:val="clear" w:color="auto" w:fill="auto"/>
              </w:tcPr>
            </w:tcPrChange>
          </w:tcPr>
          <w:p w14:paraId="4476C5EC" w14:textId="39148E43"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sum of notional SCRs of all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portfolios</w:t>
            </w:r>
            <w:r w:rsidR="00235CA6" w:rsidRPr="005F10FC">
              <w:rPr>
                <w:rFonts w:ascii="Times New Roman" w:eastAsia="Times New Roman" w:hAnsi="Times New Roman" w:cs="Times New Roman"/>
                <w:sz w:val="20"/>
                <w:szCs w:val="20"/>
                <w:lang w:val="en-GB" w:eastAsia="es-ES"/>
              </w:rPr>
              <w:t>.</w:t>
            </w:r>
            <w:r w:rsidRPr="005F10FC">
              <w:rPr>
                <w:rFonts w:ascii="Times New Roman" w:eastAsia="Times New Roman" w:hAnsi="Times New Roman" w:cs="Times New Roman"/>
                <w:sz w:val="20"/>
                <w:szCs w:val="20"/>
                <w:lang w:val="en-GB" w:eastAsia="es-ES"/>
              </w:rPr>
              <w:t xml:space="preserve"> </w:t>
            </w:r>
          </w:p>
          <w:p w14:paraId="619026E4" w14:textId="6D58CA0D" w:rsidR="00436A56" w:rsidRPr="005F10FC" w:rsidRDefault="00436A56" w:rsidP="006C2F90">
            <w:pPr>
              <w:spacing w:after="0" w:line="240" w:lineRule="auto"/>
              <w:rPr>
                <w:rFonts w:ascii="Times New Roman" w:eastAsia="Times New Roman" w:hAnsi="Times New Roman" w:cs="Times New Roman"/>
                <w:sz w:val="20"/>
                <w:szCs w:val="20"/>
                <w:lang w:val="en-GB" w:eastAsia="es-ES"/>
              </w:rPr>
            </w:pPr>
          </w:p>
        </w:tc>
      </w:tr>
      <w:tr w:rsidR="00235CA6" w:rsidRPr="005F10FC" w14:paraId="662EA1E0" w14:textId="77777777" w:rsidTr="00B22C80">
        <w:trPr>
          <w:trHeight w:val="780"/>
          <w:trPrChange w:id="132" w:author="Author">
            <w:trPr>
              <w:trHeight w:val="780"/>
            </w:trPr>
          </w:trPrChange>
        </w:trPr>
        <w:tc>
          <w:tcPr>
            <w:tcW w:w="1796" w:type="dxa"/>
            <w:tcBorders>
              <w:top w:val="nil"/>
              <w:left w:val="single" w:sz="4" w:space="0" w:color="auto"/>
              <w:bottom w:val="single" w:sz="4" w:space="0" w:color="auto"/>
              <w:right w:val="single" w:sz="4" w:space="0" w:color="auto"/>
            </w:tcBorders>
            <w:shd w:val="clear" w:color="auto" w:fill="auto"/>
            <w:tcPrChange w:id="133" w:author="Author">
              <w:tcPr>
                <w:tcW w:w="1204" w:type="dxa"/>
                <w:tcBorders>
                  <w:top w:val="nil"/>
                  <w:left w:val="single" w:sz="4" w:space="0" w:color="auto"/>
                  <w:bottom w:val="single" w:sz="4" w:space="0" w:color="auto"/>
                  <w:right w:val="single" w:sz="4" w:space="0" w:color="auto"/>
                </w:tcBorders>
                <w:shd w:val="clear" w:color="auto" w:fill="auto"/>
              </w:tcPr>
            </w:tcPrChange>
          </w:tcPr>
          <w:p w14:paraId="3970D855" w14:textId="06E93ADE" w:rsidR="00235CA6" w:rsidRPr="005F10FC" w:rsidRDefault="00235CA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w:t>
            </w:r>
            <w:ins w:id="134" w:author="Author">
              <w:r w:rsidR="00865FAF">
                <w:rPr>
                  <w:rFonts w:ascii="Times New Roman" w:eastAsia="Times New Roman" w:hAnsi="Times New Roman" w:cs="Times New Roman"/>
                  <w:sz w:val="20"/>
                  <w:szCs w:val="20"/>
                  <w:lang w:val="en-GB" w:eastAsia="es-ES"/>
                </w:rPr>
                <w:t>4</w:t>
              </w:r>
            </w:ins>
            <w:del w:id="135" w:author="Author">
              <w:r w:rsidRPr="005F10FC" w:rsidDel="00865FAF">
                <w:rPr>
                  <w:rFonts w:ascii="Times New Roman" w:eastAsia="Times New Roman" w:hAnsi="Times New Roman" w:cs="Times New Roman"/>
                  <w:sz w:val="20"/>
                  <w:szCs w:val="20"/>
                  <w:lang w:val="en-GB" w:eastAsia="es-ES"/>
                </w:rPr>
                <w:delText>3</w:delText>
              </w:r>
            </w:del>
            <w:r w:rsidRPr="005F10FC">
              <w:rPr>
                <w:rFonts w:ascii="Times New Roman" w:eastAsia="Times New Roman" w:hAnsi="Times New Roman" w:cs="Times New Roman"/>
                <w:sz w:val="20"/>
                <w:szCs w:val="20"/>
                <w:lang w:val="en-GB" w:eastAsia="es-ES"/>
              </w:rPr>
              <w:t>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auto"/>
            <w:tcPrChange w:id="136" w:author="Author">
              <w:tcPr>
                <w:tcW w:w="2683" w:type="dxa"/>
                <w:tcBorders>
                  <w:top w:val="nil"/>
                  <w:left w:val="nil"/>
                  <w:bottom w:val="single" w:sz="4" w:space="0" w:color="auto"/>
                  <w:right w:val="single" w:sz="4" w:space="0" w:color="auto"/>
                </w:tcBorders>
                <w:shd w:val="clear" w:color="auto" w:fill="auto"/>
              </w:tcPr>
            </w:tcPrChange>
          </w:tcPr>
          <w:p w14:paraId="39281277" w14:textId="0AB047C3"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Diversification effects due to RFF nSCR aggregation for article 304</w:t>
            </w:r>
          </w:p>
        </w:tc>
        <w:tc>
          <w:tcPr>
            <w:tcW w:w="4397" w:type="dxa"/>
            <w:gridSpan w:val="2"/>
            <w:tcBorders>
              <w:top w:val="nil"/>
              <w:left w:val="nil"/>
              <w:bottom w:val="single" w:sz="4" w:space="0" w:color="auto"/>
              <w:right w:val="single" w:sz="4" w:space="0" w:color="auto"/>
            </w:tcBorders>
            <w:shd w:val="clear" w:color="000000" w:fill="FFFFFF"/>
            <w:tcPrChange w:id="137" w:author="Author">
              <w:tcPr>
                <w:tcW w:w="4830" w:type="dxa"/>
                <w:gridSpan w:val="3"/>
                <w:tcBorders>
                  <w:top w:val="nil"/>
                  <w:left w:val="nil"/>
                  <w:bottom w:val="single" w:sz="4" w:space="0" w:color="auto"/>
                  <w:right w:val="single" w:sz="4" w:space="0" w:color="auto"/>
                </w:tcBorders>
                <w:shd w:val="clear" w:color="000000" w:fill="FFFFFF"/>
              </w:tcPr>
            </w:tcPrChange>
          </w:tcPr>
          <w:p w14:paraId="3C0BD49A" w14:textId="551579E5"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adjustment for a diversification effect between ring fenced funds under article 304 </w:t>
            </w:r>
            <w:ins w:id="138" w:author="Author">
              <w:r w:rsidR="00EC51C9">
                <w:rPr>
                  <w:rFonts w:ascii="Times New Roman" w:eastAsia="Times New Roman" w:hAnsi="Times New Roman" w:cs="Times New Roman"/>
                  <w:sz w:val="20"/>
                  <w:szCs w:val="20"/>
                  <w:lang w:val="en-GB" w:eastAsia="es-ES"/>
                </w:rPr>
                <w:t xml:space="preserve">of Solvency II Directive </w:t>
              </w:r>
            </w:ins>
            <w:r w:rsidRPr="005F10FC">
              <w:rPr>
                <w:rFonts w:ascii="Times New Roman" w:eastAsia="Times New Roman" w:hAnsi="Times New Roman" w:cs="Times New Roman"/>
                <w:sz w:val="20"/>
                <w:szCs w:val="20"/>
                <w:lang w:val="en-GB" w:eastAsia="es-ES"/>
              </w:rPr>
              <w:t xml:space="preserve">and </w:t>
            </w:r>
            <w:r w:rsidRPr="005F10FC">
              <w:rPr>
                <w:rFonts w:ascii="Times New Roman" w:eastAsia="Times New Roman" w:hAnsi="Times New Roman" w:cs="Times New Roman"/>
                <w:strike/>
                <w:color w:val="C00000"/>
                <w:sz w:val="20"/>
                <w:szCs w:val="20"/>
                <w:lang w:val="en-GB" w:eastAsia="es-ES"/>
              </w:rPr>
              <w:t xml:space="preserve">  </w:t>
            </w:r>
            <w:r w:rsidRPr="005F10FC">
              <w:rPr>
                <w:rFonts w:ascii="Times New Roman" w:eastAsia="Times New Roman" w:hAnsi="Times New Roman" w:cs="Times New Roman"/>
                <w:sz w:val="20"/>
                <w:szCs w:val="20"/>
                <w:lang w:val="en-GB" w:eastAsia="es-ES"/>
              </w:rPr>
              <w:t>remaining part</w:t>
            </w:r>
            <w:r w:rsidR="00A32F71" w:rsidRPr="005F10FC">
              <w:rPr>
                <w:rFonts w:ascii="Times New Roman" w:eastAsia="Times New Roman" w:hAnsi="Times New Roman" w:cs="Times New Roman"/>
                <w:sz w:val="20"/>
                <w:szCs w:val="20"/>
                <w:lang w:val="en-GB" w:eastAsia="es-ES"/>
              </w:rPr>
              <w:t xml:space="preserve"> where applicable</w:t>
            </w:r>
            <w:r w:rsidRPr="005F10FC">
              <w:rPr>
                <w:rFonts w:ascii="Times New Roman" w:eastAsia="Times New Roman" w:hAnsi="Times New Roman" w:cs="Times New Roman"/>
                <w:sz w:val="20"/>
                <w:szCs w:val="20"/>
                <w:lang w:val="en-GB" w:eastAsia="es-ES"/>
              </w:rPr>
              <w:t xml:space="preserve">. </w:t>
            </w:r>
          </w:p>
          <w:p w14:paraId="5159340C" w14:textId="66A5987C"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p>
        </w:tc>
      </w:tr>
      <w:tr w:rsidR="00235CA6" w:rsidRPr="005F10FC" w14:paraId="635FF570" w14:textId="77777777" w:rsidTr="00B22C80">
        <w:trPr>
          <w:trHeight w:val="795"/>
          <w:trPrChange w:id="139" w:author="Author">
            <w:trPr>
              <w:trHeight w:val="795"/>
            </w:trPr>
          </w:trPrChange>
        </w:trPr>
        <w:tc>
          <w:tcPr>
            <w:tcW w:w="1796" w:type="dxa"/>
            <w:tcBorders>
              <w:top w:val="nil"/>
              <w:left w:val="single" w:sz="4" w:space="0" w:color="auto"/>
              <w:bottom w:val="single" w:sz="4" w:space="0" w:color="auto"/>
              <w:right w:val="single" w:sz="4" w:space="0" w:color="auto"/>
            </w:tcBorders>
            <w:shd w:val="clear" w:color="auto" w:fill="auto"/>
            <w:hideMark/>
            <w:tcPrChange w:id="140" w:author="Author">
              <w:tcPr>
                <w:tcW w:w="1204" w:type="dxa"/>
                <w:tcBorders>
                  <w:top w:val="nil"/>
                  <w:left w:val="single" w:sz="4" w:space="0" w:color="auto"/>
                  <w:bottom w:val="single" w:sz="4" w:space="0" w:color="auto"/>
                  <w:right w:val="single" w:sz="4" w:space="0" w:color="auto"/>
                </w:tcBorders>
                <w:shd w:val="clear" w:color="auto" w:fill="auto"/>
                <w:hideMark/>
              </w:tcPr>
            </w:tcPrChange>
          </w:tcPr>
          <w:p w14:paraId="2DCB08E5" w14:textId="286EDBB9"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w:t>
            </w:r>
            <w:r w:rsidR="006C2F90" w:rsidRPr="005F10FC">
              <w:rPr>
                <w:rFonts w:ascii="Times New Roman" w:eastAsia="Times New Roman" w:hAnsi="Times New Roman" w:cs="Times New Roman"/>
                <w:sz w:val="20"/>
                <w:szCs w:val="20"/>
                <w:lang w:val="en-GB" w:eastAsia="es-ES"/>
              </w:rPr>
              <w:t>46</w:t>
            </w:r>
            <w:r w:rsidRPr="005F10FC">
              <w:rPr>
                <w:rFonts w:ascii="Times New Roman" w:eastAsia="Times New Roman" w:hAnsi="Times New Roman" w:cs="Times New Roman"/>
                <w:sz w:val="20"/>
                <w:szCs w:val="20"/>
                <w:lang w:val="en-GB" w:eastAsia="es-ES"/>
              </w:rPr>
              <w:t>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p w14:paraId="69A77DCE" w14:textId="0F8746C3" w:rsidR="006C2F90" w:rsidRPr="005F10FC" w:rsidRDefault="006C2F90"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(A11B)</w:t>
            </w:r>
          </w:p>
        </w:tc>
        <w:tc>
          <w:tcPr>
            <w:tcW w:w="2524" w:type="dxa"/>
            <w:tcBorders>
              <w:top w:val="nil"/>
              <w:left w:val="nil"/>
              <w:bottom w:val="single" w:sz="4" w:space="0" w:color="auto"/>
              <w:right w:val="single" w:sz="4" w:space="0" w:color="auto"/>
            </w:tcBorders>
            <w:shd w:val="clear" w:color="auto" w:fill="auto"/>
            <w:hideMark/>
            <w:tcPrChange w:id="141" w:author="Author">
              <w:tcPr>
                <w:tcW w:w="2683" w:type="dxa"/>
                <w:tcBorders>
                  <w:top w:val="nil"/>
                  <w:left w:val="nil"/>
                  <w:bottom w:val="single" w:sz="4" w:space="0" w:color="auto"/>
                  <w:right w:val="single" w:sz="4" w:space="0" w:color="auto"/>
                </w:tcBorders>
                <w:shd w:val="clear" w:color="auto" w:fill="auto"/>
                <w:hideMark/>
              </w:tcPr>
            </w:tcPrChange>
          </w:tcPr>
          <w:p w14:paraId="599240B2" w14:textId="33F22CB2" w:rsidR="00235CA6" w:rsidRPr="005F10FC" w:rsidRDefault="00235CA6" w:rsidP="00EC51C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Net </w:t>
            </w:r>
            <w:del w:id="142" w:author="Author">
              <w:r w:rsidRPr="005F10FC" w:rsidDel="00EC51C9">
                <w:rPr>
                  <w:rFonts w:ascii="Times New Roman" w:eastAsia="Times New Roman" w:hAnsi="Times New Roman" w:cs="Times New Roman"/>
                  <w:sz w:val="20"/>
                  <w:szCs w:val="20"/>
                  <w:lang w:val="en-GB" w:eastAsia="es-ES"/>
                </w:rPr>
                <w:delText xml:space="preserve"> </w:delText>
              </w:r>
            </w:del>
            <w:r w:rsidRPr="005F10FC">
              <w:rPr>
                <w:rFonts w:ascii="Times New Roman" w:eastAsia="Times New Roman" w:hAnsi="Times New Roman" w:cs="Times New Roman"/>
                <w:sz w:val="20"/>
                <w:szCs w:val="20"/>
                <w:lang w:val="en-GB" w:eastAsia="es-ES"/>
              </w:rPr>
              <w:t xml:space="preserve">future discretionary benefits </w:t>
            </w:r>
          </w:p>
        </w:tc>
        <w:tc>
          <w:tcPr>
            <w:tcW w:w="4397" w:type="dxa"/>
            <w:gridSpan w:val="2"/>
            <w:tcBorders>
              <w:top w:val="nil"/>
              <w:left w:val="nil"/>
              <w:bottom w:val="single" w:sz="4" w:space="0" w:color="auto"/>
              <w:right w:val="single" w:sz="4" w:space="0" w:color="auto"/>
            </w:tcBorders>
            <w:shd w:val="clear" w:color="auto" w:fill="auto"/>
            <w:hideMark/>
            <w:tcPrChange w:id="143" w:author="Author">
              <w:tcPr>
                <w:tcW w:w="4830" w:type="dxa"/>
                <w:gridSpan w:val="3"/>
                <w:tcBorders>
                  <w:top w:val="nil"/>
                  <w:left w:val="nil"/>
                  <w:bottom w:val="single" w:sz="4" w:space="0" w:color="auto"/>
                  <w:right w:val="single" w:sz="4" w:space="0" w:color="auto"/>
                </w:tcBorders>
                <w:shd w:val="clear" w:color="auto" w:fill="auto"/>
                <w:hideMark/>
              </w:tcPr>
            </w:tcPrChange>
          </w:tcPr>
          <w:p w14:paraId="5A69741C" w14:textId="77777777"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p w14:paraId="5AC8C5FA" w14:textId="0FE9FC18"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p>
        </w:tc>
      </w:tr>
    </w:tbl>
    <w:p w14:paraId="287163A8" w14:textId="77777777" w:rsidR="00641969" w:rsidRPr="005F10FC" w:rsidRDefault="00641969">
      <w:pPr>
        <w:rPr>
          <w:rFonts w:ascii="Times New Roman" w:hAnsi="Times New Roman" w:cs="Times New Roman"/>
          <w:sz w:val="20"/>
          <w:szCs w:val="20"/>
          <w:lang w:val="en-GB"/>
        </w:rPr>
      </w:pPr>
    </w:p>
    <w:sectPr w:rsidR="00641969" w:rsidRPr="005F10FC"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5516C"/>
    <w:rsid w:val="00095163"/>
    <w:rsid w:val="00097524"/>
    <w:rsid w:val="00133241"/>
    <w:rsid w:val="001A1E53"/>
    <w:rsid w:val="001A501B"/>
    <w:rsid w:val="001B48E1"/>
    <w:rsid w:val="001D5D0F"/>
    <w:rsid w:val="001E17D5"/>
    <w:rsid w:val="001E3B82"/>
    <w:rsid w:val="001F7C6C"/>
    <w:rsid w:val="0021138D"/>
    <w:rsid w:val="00233919"/>
    <w:rsid w:val="00235CA6"/>
    <w:rsid w:val="00235D4A"/>
    <w:rsid w:val="002551D3"/>
    <w:rsid w:val="00257E9A"/>
    <w:rsid w:val="002D034F"/>
    <w:rsid w:val="002D3940"/>
    <w:rsid w:val="002E2864"/>
    <w:rsid w:val="002F7A7C"/>
    <w:rsid w:val="003354EC"/>
    <w:rsid w:val="00337F9F"/>
    <w:rsid w:val="00354D69"/>
    <w:rsid w:val="003A472A"/>
    <w:rsid w:val="003F7C3A"/>
    <w:rsid w:val="004143C8"/>
    <w:rsid w:val="00436A56"/>
    <w:rsid w:val="00455C7D"/>
    <w:rsid w:val="004656C0"/>
    <w:rsid w:val="00477F1C"/>
    <w:rsid w:val="004B5219"/>
    <w:rsid w:val="004E3696"/>
    <w:rsid w:val="004E62DA"/>
    <w:rsid w:val="004F1B90"/>
    <w:rsid w:val="0052066E"/>
    <w:rsid w:val="00532F55"/>
    <w:rsid w:val="00546581"/>
    <w:rsid w:val="00553560"/>
    <w:rsid w:val="005F10FC"/>
    <w:rsid w:val="00617A0F"/>
    <w:rsid w:val="00641969"/>
    <w:rsid w:val="0065559A"/>
    <w:rsid w:val="006557BE"/>
    <w:rsid w:val="0067576C"/>
    <w:rsid w:val="00675EBB"/>
    <w:rsid w:val="006A269B"/>
    <w:rsid w:val="006A57AE"/>
    <w:rsid w:val="006C2F90"/>
    <w:rsid w:val="006D08B4"/>
    <w:rsid w:val="00704163"/>
    <w:rsid w:val="00737DEB"/>
    <w:rsid w:val="00770149"/>
    <w:rsid w:val="007738B2"/>
    <w:rsid w:val="007C1CCA"/>
    <w:rsid w:val="007C6967"/>
    <w:rsid w:val="007E0F74"/>
    <w:rsid w:val="007E7127"/>
    <w:rsid w:val="007E7771"/>
    <w:rsid w:val="00806FC5"/>
    <w:rsid w:val="00813620"/>
    <w:rsid w:val="00865FAF"/>
    <w:rsid w:val="008751B8"/>
    <w:rsid w:val="008927BE"/>
    <w:rsid w:val="008A1015"/>
    <w:rsid w:val="008C415C"/>
    <w:rsid w:val="008D399C"/>
    <w:rsid w:val="00901A0D"/>
    <w:rsid w:val="009A426B"/>
    <w:rsid w:val="009A52EB"/>
    <w:rsid w:val="009C6F74"/>
    <w:rsid w:val="009F2ADB"/>
    <w:rsid w:val="009F4C8D"/>
    <w:rsid w:val="00A061E3"/>
    <w:rsid w:val="00A32F71"/>
    <w:rsid w:val="00A465F2"/>
    <w:rsid w:val="00A65EAE"/>
    <w:rsid w:val="00A751D1"/>
    <w:rsid w:val="00AB349B"/>
    <w:rsid w:val="00AD211D"/>
    <w:rsid w:val="00AE0F69"/>
    <w:rsid w:val="00B205B7"/>
    <w:rsid w:val="00B22C80"/>
    <w:rsid w:val="00B40A93"/>
    <w:rsid w:val="00B853F9"/>
    <w:rsid w:val="00C07928"/>
    <w:rsid w:val="00C265C5"/>
    <w:rsid w:val="00C339AF"/>
    <w:rsid w:val="00C54A69"/>
    <w:rsid w:val="00CB5022"/>
    <w:rsid w:val="00D0254D"/>
    <w:rsid w:val="00D11DD1"/>
    <w:rsid w:val="00D13258"/>
    <w:rsid w:val="00D15432"/>
    <w:rsid w:val="00D2094C"/>
    <w:rsid w:val="00D77A62"/>
    <w:rsid w:val="00D77E42"/>
    <w:rsid w:val="00D936B7"/>
    <w:rsid w:val="00D94AC4"/>
    <w:rsid w:val="00DB5CC1"/>
    <w:rsid w:val="00E42A3F"/>
    <w:rsid w:val="00EC51C9"/>
    <w:rsid w:val="00EE6385"/>
    <w:rsid w:val="00EE7571"/>
    <w:rsid w:val="00F0427D"/>
    <w:rsid w:val="00F24777"/>
    <w:rsid w:val="00F7129B"/>
    <w:rsid w:val="00F74D04"/>
    <w:rsid w:val="00F75FF7"/>
    <w:rsid w:val="00F96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5B7EE-B881-4213-B4A7-DA16A6850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6030</Characters>
  <Application>Microsoft Office Word</Application>
  <DocSecurity>0</DocSecurity>
  <Lines>50</Lines>
  <Paragraphs>14</Paragraphs>
  <ScaleCrop>false</ScaleCrop>
  <Company/>
  <LinksUpToDate>false</LinksUpToDate>
  <CharactersWithSpaces>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2015-07-02T22:55:00Z</dcterms:created>
  <dcterms:modified xsi:type="dcterms:W3CDTF">2015-07-02T22:55:00Z</dcterms:modified>
</cp:coreProperties>
</file>